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AF7F7" w14:textId="07CFB4F0" w:rsidR="00471AAF" w:rsidRPr="00961DC5" w:rsidRDefault="00961DC5" w:rsidP="00471AAF">
      <w:pPr>
        <w:rPr>
          <w:rFonts w:ascii="Arial" w:hAnsi="Arial" w:cs="Arial"/>
          <w:sz w:val="28"/>
        </w:rPr>
      </w:pPr>
      <w:bookmarkStart w:id="0" w:name="_GoBack"/>
      <w:bookmarkEnd w:id="0"/>
      <w:r w:rsidRPr="00961DC5">
        <w:rPr>
          <w:rFonts w:ascii="Arial" w:hAnsi="Arial" w:cs="Arial"/>
          <w:b/>
          <w:bCs/>
          <w:sz w:val="28"/>
        </w:rPr>
        <w:t>SUPPORTING INFORMATION</w:t>
      </w:r>
      <w:r w:rsidRPr="00961DC5">
        <w:rPr>
          <w:rFonts w:ascii="Arial" w:hAnsi="Arial" w:cs="Arial"/>
          <w:sz w:val="28"/>
        </w:rPr>
        <w:t xml:space="preserve"> </w:t>
      </w:r>
    </w:p>
    <w:p w14:paraId="37776194" w14:textId="77777777" w:rsidR="00961DC5" w:rsidRDefault="00961DC5" w:rsidP="00471AAF">
      <w:pPr>
        <w:rPr>
          <w:rFonts w:ascii="Arial" w:hAnsi="Arial" w:cs="Arial"/>
        </w:rPr>
      </w:pPr>
    </w:p>
    <w:p w14:paraId="383CE01C" w14:textId="77777777" w:rsidR="00961DC5" w:rsidRPr="00FF18B0" w:rsidRDefault="00961DC5" w:rsidP="00961DC5">
      <w:pPr>
        <w:rPr>
          <w:rFonts w:ascii="Arial" w:hAnsi="Arial" w:cs="Arial"/>
          <w:b/>
          <w:sz w:val="28"/>
        </w:rPr>
      </w:pPr>
      <w:r w:rsidRPr="00FF18B0">
        <w:rPr>
          <w:rFonts w:ascii="Arial" w:hAnsi="Arial" w:cs="Arial"/>
          <w:b/>
          <w:sz w:val="28"/>
        </w:rPr>
        <w:t>Demonstration of CRISPR/Cas9/sgRNA-mediated targeted gene modification in Arabidopsis, tobacco, sorghum and rice</w:t>
      </w:r>
    </w:p>
    <w:p w14:paraId="126E6FC3" w14:textId="77777777" w:rsidR="00961DC5" w:rsidRDefault="00961DC5" w:rsidP="00961DC5">
      <w:pPr>
        <w:rPr>
          <w:rFonts w:ascii="Arial" w:hAnsi="Arial" w:cs="Arial"/>
          <w:b/>
        </w:rPr>
      </w:pPr>
    </w:p>
    <w:p w14:paraId="31C23A4C" w14:textId="2EF42387" w:rsidR="00961DC5" w:rsidRDefault="00FE7AD5" w:rsidP="00961DC5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Wenz</w:t>
      </w:r>
      <w:r w:rsidR="00961DC5">
        <w:rPr>
          <w:rFonts w:ascii="Arial" w:hAnsi="Arial" w:cs="Arial"/>
          <w:b/>
        </w:rPr>
        <w:t xml:space="preserve">hi Jiang, </w:t>
      </w:r>
      <w:r w:rsidRPr="00463CA2">
        <w:rPr>
          <w:rFonts w:ascii="Arial" w:hAnsi="Arial" w:cs="Arial"/>
          <w:b/>
        </w:rPr>
        <w:t>Huanbin Zhou, Honghao Bi</w:t>
      </w:r>
      <w:r>
        <w:rPr>
          <w:rFonts w:ascii="Arial" w:hAnsi="Arial" w:cs="Arial"/>
          <w:b/>
        </w:rPr>
        <w:t xml:space="preserve">, </w:t>
      </w:r>
      <w:r w:rsidR="00961DC5">
        <w:rPr>
          <w:rFonts w:ascii="Arial" w:hAnsi="Arial" w:cs="Arial"/>
          <w:b/>
        </w:rPr>
        <w:t>Michael Fromm, Bing Yang and Donald P. Weeks</w:t>
      </w:r>
    </w:p>
    <w:p w14:paraId="3EC793ED" w14:textId="77777777" w:rsidR="00471AAF" w:rsidRDefault="00471AAF" w:rsidP="00471AAF">
      <w:pPr>
        <w:rPr>
          <w:rFonts w:ascii="Arial" w:hAnsi="Arial" w:cs="Arial"/>
        </w:rPr>
      </w:pPr>
    </w:p>
    <w:p w14:paraId="0982B2BC" w14:textId="6BCAB461" w:rsidR="00514AA7" w:rsidRPr="00471AAF" w:rsidRDefault="00471AAF" w:rsidP="00471AA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A. </w:t>
      </w:r>
      <w:r w:rsidRPr="00471AAF">
        <w:rPr>
          <w:rFonts w:ascii="Arial" w:hAnsi="Arial" w:cs="Arial"/>
          <w:b/>
        </w:rPr>
        <w:t>Arabidopsis</w:t>
      </w:r>
      <w:r w:rsidR="00A324F4">
        <w:rPr>
          <w:rFonts w:ascii="Arial" w:hAnsi="Arial" w:cs="Arial"/>
          <w:b/>
        </w:rPr>
        <w:t>/tobacco</w:t>
      </w:r>
      <w:r w:rsidRPr="00471AAF">
        <w:rPr>
          <w:rFonts w:ascii="Arial" w:hAnsi="Arial" w:cs="Arial"/>
          <w:b/>
        </w:rPr>
        <w:t xml:space="preserve"> sgRNA gene transcript.</w:t>
      </w:r>
      <w:r w:rsidRPr="00471AAF">
        <w:rPr>
          <w:rFonts w:ascii="Arial" w:hAnsi="Arial" w:cs="Arial"/>
        </w:rPr>
        <w:t xml:space="preserve"> Green: 20bp target seque</w:t>
      </w:r>
      <w:r w:rsidR="00A95333">
        <w:rPr>
          <w:rFonts w:ascii="Arial" w:hAnsi="Arial" w:cs="Arial"/>
        </w:rPr>
        <w:t>nce; Blue: guide sgRNA scaffold.</w:t>
      </w:r>
    </w:p>
    <w:p w14:paraId="760F7C48" w14:textId="77777777" w:rsidR="00471AAF" w:rsidRDefault="00471AAF" w:rsidP="00471AAF">
      <w:pPr>
        <w:ind w:left="360"/>
        <w:rPr>
          <w:rFonts w:ascii="Arial" w:hAnsi="Arial" w:cs="Arial"/>
          <w:b/>
          <w:bCs/>
        </w:rPr>
      </w:pPr>
    </w:p>
    <w:p w14:paraId="4B1FD9E1" w14:textId="77777777" w:rsidR="00471AAF" w:rsidRDefault="00471AAF" w:rsidP="00471AAF">
      <w:pPr>
        <w:rPr>
          <w:rFonts w:ascii="Arial" w:hAnsi="Arial" w:cs="Arial"/>
          <w:b/>
          <w:color w:val="0000FF"/>
        </w:rPr>
      </w:pPr>
      <w:r w:rsidRPr="00471AAF">
        <w:rPr>
          <w:rFonts w:ascii="Arial" w:hAnsi="Arial" w:cs="Arial"/>
          <w:b/>
          <w:bCs/>
          <w:color w:val="008000"/>
        </w:rPr>
        <w:t>GCGCTTCAAGGTGCACATGG</w:t>
      </w:r>
      <w:r w:rsidRPr="00471AAF">
        <w:rPr>
          <w:rFonts w:ascii="Arial" w:hAnsi="Arial" w:cs="Arial"/>
          <w:b/>
          <w:bCs/>
          <w:color w:val="0000FF"/>
        </w:rPr>
        <w:t>GTTTTAGAGCTAGAAATAGCAAGTTAAAATAAGGCTAGTCCGTTATCAACTTGAAAAAGTGGCACCGAGTCGGTGCTTTTTTT</w:t>
      </w:r>
      <w:r w:rsidRPr="00471AAF">
        <w:rPr>
          <w:rFonts w:ascii="Arial" w:hAnsi="Arial" w:cs="Arial"/>
          <w:b/>
          <w:color w:val="0000FF"/>
        </w:rPr>
        <w:t>T</w:t>
      </w:r>
    </w:p>
    <w:p w14:paraId="1FF6732B" w14:textId="77777777" w:rsidR="00471AAF" w:rsidRDefault="00471AAF" w:rsidP="00471AAF">
      <w:pPr>
        <w:rPr>
          <w:rFonts w:ascii="Arial" w:hAnsi="Arial" w:cs="Arial"/>
          <w:b/>
          <w:color w:val="0000FF"/>
        </w:rPr>
      </w:pPr>
    </w:p>
    <w:p w14:paraId="4CACF7B6" w14:textId="75316576" w:rsidR="00471AAF" w:rsidRPr="00471AAF" w:rsidRDefault="00471AAF" w:rsidP="00471AAF">
      <w:pPr>
        <w:rPr>
          <w:rFonts w:ascii="Arial" w:hAnsi="Arial" w:cs="Arial"/>
        </w:rPr>
      </w:pPr>
      <w:r>
        <w:rPr>
          <w:rFonts w:ascii="Arial" w:hAnsi="Arial" w:cs="Arial"/>
          <w:b/>
        </w:rPr>
        <w:t>B</w:t>
      </w:r>
      <w:r w:rsidRPr="00471AAF">
        <w:rPr>
          <w:rFonts w:ascii="Arial" w:hAnsi="Arial" w:cs="Arial"/>
          <w:b/>
        </w:rPr>
        <w:t xml:space="preserve">. </w:t>
      </w:r>
      <w:r w:rsidR="00A324F4">
        <w:rPr>
          <w:rFonts w:ascii="Arial" w:hAnsi="Arial" w:cs="Arial"/>
          <w:b/>
        </w:rPr>
        <w:t xml:space="preserve">DNA sequence of </w:t>
      </w:r>
      <w:r w:rsidRPr="00471AAF">
        <w:rPr>
          <w:rFonts w:ascii="Arial" w:hAnsi="Arial" w:cs="Arial"/>
          <w:b/>
        </w:rPr>
        <w:t xml:space="preserve">Cas9 gene </w:t>
      </w:r>
      <w:r w:rsidR="00A324F4">
        <w:rPr>
          <w:rFonts w:ascii="Arial" w:hAnsi="Arial" w:cs="Arial"/>
          <w:b/>
        </w:rPr>
        <w:t>used in Arabidopsis and tobacco transformation experiments</w:t>
      </w:r>
      <w:r w:rsidRPr="00471AAF">
        <w:rPr>
          <w:rFonts w:ascii="Arial" w:hAnsi="Arial" w:cs="Arial"/>
          <w:b/>
        </w:rPr>
        <w:t>.</w:t>
      </w:r>
      <w:r w:rsidRPr="00471AAF">
        <w:rPr>
          <w:rFonts w:ascii="Arial" w:hAnsi="Arial" w:cs="Arial"/>
        </w:rPr>
        <w:t xml:space="preserve"> Blue: 2XFLAG; Red: Cas9; Purple: SV40 NLS; Black: stop codon.</w:t>
      </w:r>
    </w:p>
    <w:p w14:paraId="22A7D8B6" w14:textId="77777777" w:rsidR="00471AAF" w:rsidRDefault="00471AAF" w:rsidP="00471AAF">
      <w:pPr>
        <w:rPr>
          <w:rFonts w:ascii="Arial" w:hAnsi="Arial" w:cs="Arial"/>
        </w:rPr>
      </w:pPr>
    </w:p>
    <w:p w14:paraId="1C317E8F" w14:textId="77777777" w:rsidR="00471AAF" w:rsidRPr="00471AAF" w:rsidRDefault="00471AAF" w:rsidP="00471AAF">
      <w:pPr>
        <w:rPr>
          <w:rFonts w:ascii="Arial" w:hAnsi="Arial" w:cs="Arial"/>
          <w:color w:val="FF0000"/>
        </w:rPr>
      </w:pPr>
      <w:r w:rsidRPr="00471AAF">
        <w:rPr>
          <w:rFonts w:ascii="Arial" w:hAnsi="Arial" w:cs="Arial"/>
          <w:color w:val="0000FF"/>
        </w:rPr>
        <w:t>GATTACAAGGACGATGATGACAAGAAAGACTATAAAGATGACGATGATAAGCAT</w:t>
      </w:r>
      <w:r w:rsidRPr="00471AAF">
        <w:rPr>
          <w:rFonts w:ascii="Arial" w:hAnsi="Arial" w:cs="Arial"/>
          <w:color w:val="FF0000"/>
        </w:rPr>
        <w:t>ATGGACAAGAAGTACAGCATCGGCCTGGACATCGGCACGAACTCGGTGGGCTGGGCGGTGATCACGGACGAGTACAAGGTGCCCTCCAAGAAGTTCAAGGTGCTGGGCAACACCGACCGCCACTCGATCAAGAAGAACCTGATCGGCGCCCTGCTGTTCGACTCCGGCGAGACCGCCGAGGCGACGCGCCTGAAGCGCACCGCGCGTCGCCGCTACACGCGTCGCAAGAACCGCATCTGCTACCTGCAGGAGATCTTCAGCAACGAGATGGCCAAGGTGGACGACTCGTTCTTCCACCGCCTGGAGGAGTCCTTCCTGGTGGAGGAAGACAAGAAGCACGAGCGCCACCCCATCTTCGGCAACATCGTGGACGAGGTGGCCTACCACGAGAAGTACCCGACGATCTACCACCTGCGCAAGAAGCTGGTGGACAGCACCGACAAGGCGGACCTGCGCCTGATCTACCTGGCCCTGGCGCACATGATCAAGTTCCGCGGCCACTTCCTGATCGAGGGCGACCTGAACCCCGACAACTCGGACGTGGACAAGCTGTTCATCCAGCTGGTGCAGACCTACAACCAGCTGTTCGAGGAGAACCCGATCAACGCCTCCGGCGTGGACGCCAAGGCGATCCTGAGCGCGCGCCTGTCCAAGAGCCGTCGCCTGGAGAACCTGATCGCCCAGCTGCCCGGCGAGAAGAAGAACGGCCTGTTCGGCAACCTGATCGCGCTGTCGCTGGGCCTGACGCCGAACTTCAAGTCCAACTTCGACCTGGCCGAGGACGCGAAGCTGCAGCTGAGCAAGGACACCTACGACGACGACCTGGACAACCTGCTGGCCCAGATCGGCGACCAGTACGCGGACCTGTTCCTGGCCGCGAAGAACCTGTCGGACGCCATCCTGCTGTCCGACATCCTGCGCGTGAACACCGAGATCACGAAGGCCCCCCTGTCGGCGTCCATGATCAAGCGCTACGACGAGCACCACCAGGACCTGACCCTGCTGAAGGCGCTGGTGCGCCAGCAGCTGCCGGAGAAGTACAAGGAGATCTTCTTCGACCAGAGCAAGAACGGCTACGCCGGCTACATCGACGGCGGCGCGTCGCAAGAGGAGTTCTACAAGTTCATCAAGCCCATCCTGGAGAAGATGGACGGCACGGAGGAGCTGCTGGTGAAGCTGAACCGCGAGGACCTGCTGCGCAAGCAGCGCACCTTCGACAACGGCAGCATCCCCCACCAGATCCACCTGGGCGAGCTGCACGCCATCCTGCGTCGCCAAGAGGACTTCTACCCGTTCCTGAA</w:t>
      </w:r>
      <w:r w:rsidRPr="00471AAF">
        <w:rPr>
          <w:rFonts w:ascii="Arial" w:hAnsi="Arial" w:cs="Arial"/>
          <w:color w:val="FF0000"/>
        </w:rPr>
        <w:lastRenderedPageBreak/>
        <w:t>GGACAACCGCGAGAAGATCGAGAAGATCCTGACGTTCCGCATCCCCTACTACGTGGGCCCGCTGGCCCGCGGCAACAGCCGCTTCGCGTGGATGACCCGCAAGTCGGAGGAGACCATCACGCCCTGGAACTTCGAGGAAGTGGTGGACAAGGGCGCCAGCGCGCAGTCGTTCATCGAGCGCATGACCAACTTCGACAAGAACCTGCCCAACGAGAAGGTGCTGCCGAAGCACTCCCTGCTGTACGAGTACTTCACCGTGTACAACGAGCTGACGAAGGTGAAGTACGTGACCGAGGGCATGCGCAAGCCCGCCTTCCTGAGCGGCGAGCAGAAGAAGGCGATCGTGGACCTGCTGTTCAAGACCAACCGCAAGGTGACGGTGAAGCAGCTGAAAGAGGACTACTTCAAGAAGATCGAGTGCTTCGACAGCGTGGAGATCTCGGGCGTGGAGGACCGCTTCAACGCCAGCCTGGGCACCTACCACGACCTGCTGAAGATCATCAAGGACAAGGACTTCCTGGACAACGAGGAGAACGAGGACATCCTGGAGGACATCGTGCTGACCCTGACGCTGTTCGAGGACCGCGAGATGATCGAGGAGCGCCTGAAGACGTACGCCCACCTGTTCGACGACAAGGTGATGAAGCAGCTGAAGCGTCGCCGCTACACCGGCTGGGGCCGCCTGAGCCGCAAGCTGATCAACGGCATCCGCGACAAGCAGTCCGGCAAGACCATCCTGGACTTCCTGAAGAGCGACGGCTTCGCGAACCGCAACTTCATGCAGCTGATCCACGACGACTCGCTGACCTTCAAAGAGGACATCCAGAAGGCCCAGGTGTCGGGCCAGGGCGACTCCCTGCACGAGCACATCGCCAACCTGGCGGGCTCCCCCGCGATCAAGAAGGGCATCCTGCAGACCGTGAAGGTGGTGGACGAGCTGGTGAAGGTGATGGGCCGCCACAAGCCGGAGAACATCGTGATCGAGATGGCCCGCGAGAACCAGACCACGCAGAAGGGCCAGAAGAACAGCCGCGAGCGCATGAAGCGCATCGAGGAAGGCATCAAGGAGCTGGGCTCGCAGATCCTGAAGGAGCACCCCGTGGAGAACACCCAGCTGCAGAACGAGAAGCTGTACCTGTACTACCTGCAGAACGGCCGCGACATGTACGTGGACCAGGAGCTGGACATCAACCGCCTGTCCGACTACGACGTGGACCACATCGTGCCCCAGAGCTTCCTGAAGGACGACTCGATCGACAACAAGGTGCTGACCCGCAGCGACAAGAACCGCGGCAAGAGCGACAACGTGCCGTCGGAGGAAGTGGTGAAGAAGATGAAGAACTACTGGCGCCAGCTGCTGAACGCCAAGCTGATCACGCAGCGCAAGTTCGACAACCTGACCAAGGCCGAGCGCGGTGGCCTGTCGGAGCTGGACAAGGCGGGCTTCATCAAGCGCCAGCTGGTGGAGACCCGCCAGATCACGAAGCACGTGGCGCAGATCCTGGACTCCCGCATGAACACGAAGTACGACGAGAACGACAAGCTGATCCGCGAGGTGAAGGTGATCACCCTGAAGTCCAAGCTGGTCAGCGACTTCCGCAAGGACTTCCAGTTCTACAAGGTGCGCGAGATCAACAACTACCACCACGCCCACGACGCGTACCTGAACGCCGTGGTGGGCACCGCGCTGATCAAGAAGTACCCCAAGCTGGAGAGCGAGTTCGTGTACGGCGACTACAAGGTGTACGACGTGCGCAAGATGATCGCCAAGTCGGAGCAGGAGATCGGCAAGGCCACCGCGAAGTACTTCTTCTACTCCAACATCATGAACTTCTTCAAGACCGAGATCACGCTGGCCAACGGCGAGATCCGCAAGCGCCCGCTGATCGAGACCAACGGCGAGACGGGCGAGATCGTGTGGGACAAGGGCCGCGACTTCGCGACCGTGCGCAAGGTGCTGAGCATGCCCCAGGTGAACATCGTGAAGAAGACCGAGGTGCAGACGGGCGGCTTCTCCAAGGAGAGCATCCTGCCGAAGCGCAACTCGGACAAGCTGATCGCCCGCAAGAAGGACTGGGACCCCAAGAAGTACGGCGGCTTCGACTCCCCGACCGTGGCCTACAGCGTGCTGGTGGTGGCGAAGGTGGAGAAGGGCAAGTCCAAGAAGCTGAAGAGCGTGAAGGAGCTGCTGGGCATCACCATCATGGAGCGCAGCTCGTTCGAGAAGAACCCCATCGACTTCCTGGAGGCCAAGGGCTACAAAGAGGTGAAGAAGGACCTGATCATCAAGCTGCCGAAGTACTCGC</w:t>
      </w:r>
      <w:r w:rsidRPr="00471AAF">
        <w:rPr>
          <w:rFonts w:ascii="Arial" w:hAnsi="Arial" w:cs="Arial"/>
          <w:color w:val="FF0000"/>
        </w:rPr>
        <w:lastRenderedPageBreak/>
        <w:t>TGTTCGAGCTGGAGAACGGCCGCAAGCGCATGCTGGCCTCCGCGGGCGAGCTGCAGAAGGGCAACGAGCTGGCCCTGCCCAGCAAGTACGTGAACTTCCTGTACCTGGCGTCCCACTACGAGAAGCTGAAGGGCTCGCCGGAGGACAACGAGCAGAAGCAGCTGTTCGTGGAGCAGCACAAGCACTACCTGGACGAGATCATCGAGCAGATCTCGGAGTTCTCCAAGCGCGTGATCCTGGCCGACGCGAACCTGGACAAGGTGCTGAGCGCCTACAACAAGCACCGCGACAAGCCCATCCGCGAGCAGGCGGAGAACATCATCCACCTGTTCACCCTGACGAACCTGGGCGCCCCGGCCGCGTTCAAGTACTTCGACACCACGATCGACCGCAAGCGCTACACCTCCACGAAAGAGGTGCTGGACGCGACCCTGATCCACCAGAGCATCACCGGCCTGTACGAGACGCGCATCGACCTGAGCCAGCTGGGCGGCGACTCCCGCGCGGAC</w:t>
      </w:r>
      <w:r w:rsidRPr="00471AAF">
        <w:rPr>
          <w:rFonts w:ascii="Arial" w:hAnsi="Arial" w:cs="Arial"/>
          <w:color w:val="FB20FF"/>
        </w:rPr>
        <w:t>CCGAAGAAGAAGCGCAAGGTG</w:t>
      </w:r>
      <w:r w:rsidRPr="00471AAF">
        <w:rPr>
          <w:rFonts w:ascii="Arial" w:hAnsi="Arial" w:cs="Arial"/>
          <w:b/>
          <w:bCs/>
        </w:rPr>
        <w:t>TAA</w:t>
      </w:r>
    </w:p>
    <w:p w14:paraId="31D0EF85" w14:textId="77777777" w:rsidR="00471AAF" w:rsidRDefault="00471AAF" w:rsidP="00471AAF">
      <w:pPr>
        <w:rPr>
          <w:rFonts w:ascii="Arial" w:hAnsi="Arial" w:cs="Arial"/>
        </w:rPr>
      </w:pPr>
    </w:p>
    <w:p w14:paraId="3781844E" w14:textId="030E5715" w:rsidR="00471AAF" w:rsidRDefault="00471AAF" w:rsidP="00471AAF">
      <w:pPr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Pr="00471AAF">
        <w:rPr>
          <w:rFonts w:ascii="Arial" w:hAnsi="Arial" w:cs="Arial"/>
          <w:b/>
        </w:rPr>
        <w:t xml:space="preserve">. </w:t>
      </w:r>
      <w:r w:rsidR="00A324F4">
        <w:rPr>
          <w:rFonts w:ascii="Arial" w:hAnsi="Arial" w:cs="Arial"/>
          <w:b/>
        </w:rPr>
        <w:t>DNA sequence of  n</w:t>
      </w:r>
      <w:r w:rsidRPr="00471AAF">
        <w:rPr>
          <w:rFonts w:ascii="Arial" w:hAnsi="Arial" w:cs="Arial"/>
          <w:b/>
        </w:rPr>
        <w:t>onfunctional</w:t>
      </w:r>
      <w:r>
        <w:rPr>
          <w:rFonts w:ascii="Arial" w:hAnsi="Arial" w:cs="Arial"/>
          <w:b/>
        </w:rPr>
        <w:t>, mutant</w:t>
      </w:r>
      <w:r w:rsidRPr="00471AAF">
        <w:rPr>
          <w:rFonts w:ascii="Arial" w:hAnsi="Arial" w:cs="Arial"/>
          <w:b/>
        </w:rPr>
        <w:t xml:space="preserve"> GFP reporter gene sequence</w:t>
      </w:r>
      <w:r w:rsidR="00A324F4">
        <w:rPr>
          <w:rFonts w:ascii="Arial" w:hAnsi="Arial" w:cs="Arial"/>
          <w:b/>
        </w:rPr>
        <w:t xml:space="preserve"> used in Arabidopsis and tobacco transformation experiments</w:t>
      </w:r>
      <w:r w:rsidRPr="00471AAF">
        <w:rPr>
          <w:rFonts w:ascii="Arial" w:hAnsi="Arial" w:cs="Arial"/>
          <w:b/>
        </w:rPr>
        <w:t>.</w:t>
      </w:r>
      <w:r w:rsidRPr="00471AAF">
        <w:rPr>
          <w:rFonts w:ascii="Arial" w:hAnsi="Arial" w:cs="Arial"/>
        </w:rPr>
        <w:t xml:space="preserve"> Red: 20</w:t>
      </w:r>
      <w:r>
        <w:rPr>
          <w:rFonts w:ascii="Arial" w:hAnsi="Arial" w:cs="Arial"/>
        </w:rPr>
        <w:t>bp Target; Blue: PAM; Black GFP</w:t>
      </w:r>
    </w:p>
    <w:p w14:paraId="7EBD66A5" w14:textId="77777777" w:rsidR="00471AAF" w:rsidRDefault="00471AAF" w:rsidP="00471AAF">
      <w:pPr>
        <w:rPr>
          <w:rFonts w:ascii="Arial" w:hAnsi="Arial" w:cs="Arial"/>
        </w:rPr>
      </w:pPr>
    </w:p>
    <w:p w14:paraId="4317BEA1" w14:textId="77777777" w:rsidR="00471AAF" w:rsidRPr="00471AAF" w:rsidRDefault="00471AAF" w:rsidP="00471AAF">
      <w:pPr>
        <w:rPr>
          <w:rFonts w:ascii="Arial" w:hAnsi="Arial" w:cs="Arial"/>
        </w:rPr>
      </w:pPr>
      <w:r w:rsidRPr="00507426">
        <w:rPr>
          <w:rFonts w:ascii="Arial" w:hAnsi="Arial" w:cs="Arial"/>
          <w:color w:val="FF0000"/>
        </w:rPr>
        <w:t>GCGCTTCAAGGTGCACATGG</w:t>
      </w:r>
      <w:r w:rsidRPr="00507426">
        <w:rPr>
          <w:rFonts w:ascii="Arial" w:hAnsi="Arial" w:cs="Arial"/>
          <w:color w:val="0000FF"/>
        </w:rPr>
        <w:t>AGG</w:t>
      </w:r>
      <w:r w:rsidRPr="00471AAF">
        <w:rPr>
          <w:rFonts w:ascii="Arial" w:hAnsi="Arial" w:cs="Arial"/>
        </w:rPr>
        <w:t>ACTAGTAAAGGAGAAGAACTTTTCACTGGAGTTGTCCCAATTCTTGTTGAATTAGATGGTGATGTTAATGGGCACAAATTTTCTGTCAGTGGAGAGGGTGAAGGTGATGCAACATACGGAAAACTTACCCTTAAATTTATTTGCACTACTGGAAAACTACCTGTTCCGTGGCCAACACTTGTCACTACTTTCTCTTATGGTGTTCAATGCTTTTCAAGATACCCAGATCATATGAAGCGGCACGACTTCTTCAAGAGCGCCATGCCTGAGGGATACGTGCAGGAGAGGACCATCTTCTTCAAGGACGACGGGAACTACAAGACACGTGCTGAAGTCAAGTTTGAGGGAGACACCCTCGTCAACAGGATCGAGCTTAAGGGAATCGATTTCAAGGAGGACGGAAACATCCTCGGCCACAAGTTGGAATACAACTACAACTCCCACAACGTATACATCATGGCCGACAAGCAAAAGAACGGCATCAAAGCCAACTTCAAGACCCGCCACAACATCGAAGACGGCGGCGTGCAACTCGCTGATCATTATCAACAAAATACTCCAATTGGCGATGGCCCTGTCCTTTTACCAGACAACCATTACCTGTCCACACAATCTGCCCTTTCGAAAGATCCCAACGAAAAGAGAGACCACATGGTCCTTCTTGAGTTTGTAACAGCTGCTGGGATTACACATGGCATGGATGAACTATACAAAGCTAGCCACCACCACCACCACCACGTGTGA</w:t>
      </w:r>
    </w:p>
    <w:p w14:paraId="00F8F58B" w14:textId="77777777" w:rsidR="00471AAF" w:rsidRDefault="00471AAF" w:rsidP="00471AAF">
      <w:pPr>
        <w:rPr>
          <w:rFonts w:ascii="Arial" w:hAnsi="Arial" w:cs="Arial"/>
        </w:rPr>
      </w:pPr>
    </w:p>
    <w:p w14:paraId="69F07ACF" w14:textId="473DBAFC" w:rsidR="00507426" w:rsidRPr="00507426" w:rsidRDefault="00507426" w:rsidP="00507426">
      <w:pPr>
        <w:rPr>
          <w:rFonts w:ascii="Arial" w:hAnsi="Arial" w:cs="Arial"/>
        </w:rPr>
      </w:pPr>
      <w:r w:rsidRPr="00507426">
        <w:rPr>
          <w:rFonts w:ascii="Arial" w:hAnsi="Arial" w:cs="Arial"/>
          <w:b/>
        </w:rPr>
        <w:t>D. Sequences of primers employed for PCR amplification</w:t>
      </w:r>
      <w:r w:rsidRPr="00507426">
        <w:rPr>
          <w:rFonts w:ascii="Arial" w:hAnsi="Arial" w:cs="Arial"/>
        </w:rPr>
        <w:t xml:space="preserve"> of the DNA region 125 bp upstream and 125 bp downstream of the 20bp Cas9/sgRNA target site in the GFP reporter gene</w:t>
      </w:r>
      <w:r w:rsidR="00E14DAB">
        <w:rPr>
          <w:rFonts w:ascii="Arial" w:hAnsi="Arial" w:cs="Arial"/>
        </w:rPr>
        <w:t xml:space="preserve"> used in Arabidopsis and tobacco</w:t>
      </w:r>
      <w:r w:rsidR="00A324F4">
        <w:rPr>
          <w:rFonts w:ascii="Arial" w:hAnsi="Arial" w:cs="Arial"/>
        </w:rPr>
        <w:t xml:space="preserve"> experiments</w:t>
      </w:r>
      <w:r w:rsidRPr="00507426">
        <w:rPr>
          <w:rFonts w:ascii="Arial" w:hAnsi="Arial" w:cs="Arial"/>
        </w:rPr>
        <w:t>.</w:t>
      </w:r>
    </w:p>
    <w:p w14:paraId="49A44293" w14:textId="77777777" w:rsidR="00507426" w:rsidRDefault="00507426" w:rsidP="00471AAF">
      <w:pPr>
        <w:rPr>
          <w:rFonts w:ascii="Arial" w:hAnsi="Arial" w:cs="Arial"/>
        </w:rPr>
      </w:pPr>
    </w:p>
    <w:p w14:paraId="38D2E1F5" w14:textId="77777777" w:rsidR="00EC7E8E" w:rsidRDefault="00507426" w:rsidP="002E2F7A">
      <w:pPr>
        <w:rPr>
          <w:rFonts w:ascii="Arial" w:hAnsi="Arial" w:cs="Arial"/>
        </w:rPr>
      </w:pPr>
      <w:r w:rsidRPr="00507426">
        <w:rPr>
          <w:rFonts w:ascii="Arial" w:hAnsi="Arial" w:cs="Arial"/>
        </w:rPr>
        <w:t>Upstream forward: 5’-TTTTTGAGCTCGATATCTCCACTGACGTAAGG           Downstream reverse: 5’-TTTTTGGATCCTCCGTATGTTGCATCACCTTCAC</w:t>
      </w:r>
    </w:p>
    <w:p w14:paraId="0194E7CC" w14:textId="77777777" w:rsidR="00EC7E8E" w:rsidRDefault="00EC7E8E" w:rsidP="002E2F7A">
      <w:pPr>
        <w:rPr>
          <w:rFonts w:ascii="Arial" w:hAnsi="Arial" w:cs="Arial"/>
        </w:rPr>
      </w:pPr>
    </w:p>
    <w:p w14:paraId="79F1F3C4" w14:textId="0C994C76" w:rsidR="00EC7E8E" w:rsidRDefault="003036E2" w:rsidP="002E2F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A324F4">
        <w:rPr>
          <w:rFonts w:ascii="Arial" w:hAnsi="Arial" w:cs="Arial"/>
          <w:b/>
        </w:rPr>
        <w:t xml:space="preserve">.  </w:t>
      </w:r>
      <w:r w:rsidR="00EC7E8E">
        <w:rPr>
          <w:rFonts w:ascii="Arial" w:hAnsi="Arial" w:cs="Arial"/>
          <w:b/>
        </w:rPr>
        <w:t xml:space="preserve">DNA sequence of the </w:t>
      </w:r>
      <w:r w:rsidR="00EC7E8E" w:rsidRPr="002E2F7A">
        <w:rPr>
          <w:rFonts w:ascii="Arial" w:hAnsi="Arial" w:cs="Arial"/>
          <w:b/>
        </w:rPr>
        <w:t>T</w:t>
      </w:r>
      <w:r w:rsidR="00EC7E8E">
        <w:rPr>
          <w:rFonts w:ascii="Arial" w:hAnsi="Arial" w:cs="Arial"/>
          <w:b/>
        </w:rPr>
        <w:t>-</w:t>
      </w:r>
      <w:r w:rsidR="00EC7E8E" w:rsidRPr="002E2F7A">
        <w:rPr>
          <w:rFonts w:ascii="Arial" w:hAnsi="Arial" w:cs="Arial"/>
          <w:b/>
        </w:rPr>
        <w:t xml:space="preserve">DNA region (from LB to RB) in </w:t>
      </w:r>
      <w:r w:rsidR="00EC7E8E">
        <w:rPr>
          <w:rFonts w:ascii="Arial" w:hAnsi="Arial" w:cs="Arial"/>
          <w:b/>
        </w:rPr>
        <w:t xml:space="preserve">the </w:t>
      </w:r>
      <w:r w:rsidR="00EC7E8E" w:rsidRPr="002E2F7A">
        <w:rPr>
          <w:rFonts w:ascii="Arial" w:hAnsi="Arial" w:cs="Arial"/>
          <w:b/>
        </w:rPr>
        <w:t>pCAMBIA Cas9 gene + sgRNA gene vector</w:t>
      </w:r>
    </w:p>
    <w:p w14:paraId="488D1B61" w14:textId="77777777" w:rsidR="00EC7E8E" w:rsidRPr="002E2F7A" w:rsidRDefault="00EC7E8E" w:rsidP="002E2F7A">
      <w:pPr>
        <w:rPr>
          <w:rFonts w:ascii="Arial" w:hAnsi="Arial" w:cs="Arial"/>
          <w:b/>
        </w:rPr>
      </w:pPr>
    </w:p>
    <w:p w14:paraId="2E7DBB63" w14:textId="77777777" w:rsidR="00EC7E8E" w:rsidRDefault="00EC7E8E" w:rsidP="002E2F7A">
      <w:r w:rsidRPr="000D570D">
        <w:t>TGGCAGGATATATTGTGGTGTAAACAAATTGACGCTTAGACAACTTAATAACACATTGCGGACGTTTTTAATGTACTGAATTAACGCCGAATTAATTCGGGGGATCTGGATTTTAGTACTGGATTTTGGTTTTAGGAATTAGAAATTTTATTGATAGAAGTATTTTACAAATACAAATACATACTAAGGGTTTCTTATATGCTCAACACATGAGCGAAACCCTATAGGAACCCTAAT</w:t>
      </w:r>
      <w:r w:rsidRPr="000D570D">
        <w:lastRenderedPageBreak/>
        <w:t>TCCCTTATCTGGGAACTACTCACACATTATTATGGAGAAACTCGAGCTTGTCGATCGACAGATCCGGTCGGCATCTACTCTATTTCTTTGCCCTCGGACGAGTGCTGGGGCGTCGGTTTCCACTATCGGCGAGTACTTCTACACAGCCATCGGTCCAGACGGCCGCGCTTCTGCGGGCGATTTGTGTACGCCCGACAGTCCCGGCTCCGGATCGGACGATTGCGTCGCATCGACCCTGCGCCCAAGCTGCATCATCGAAATTGCCGTCAACCAAGCTCTGATAGAGTTGGTCAAGACCAATGCGGAGCATATACGCCCGGAGTCGTGGCGATCCTGCAAGCTCCGGATGCCTCCGCTCGAAGTAGCGCGTCTGCTGCTCCATACAAGCCAACCACGGCCTCCAGAAGAAGATGTTGGCGACCTCGTATTGGGAATCCCCGAACATCGCCTCGCTCCAGTCAATGACCGCTGTTATGCGGCCATTGTCCGTCAGGACATTGTTGGAGCCGAAATCCGCGTGCACGAGGTGCCGGACTTCGGGGCAGTCCTCGGCCCAAAGCATCAGCTCATCGAGAGCCTGCGCGACGGACGCACTGACGGTGTCGTCCATCACAGTTTGCCAGTGATACACATGGGGATCAGCAATCGCGCATATGAAATCACGCCATGTAGTGTATTGACCGATTCCTTGCGGTCCGAATGGGCCGAACCCGCTCGTCTGGCTAAGATCGGCCGCAGCGATCGCATCCATAGCCTCCGCGACCGGTTGTAGAACAGCGGGCAGTTCGGTTTCAGGCAGGTCTTGCAACGTGACACCCTGTGCACGGCGGGAGATGCAATAGGTCAGGCTCTCGCTAAACTCCCCAATGTCAAGCACTTCCGGAATCGGGAGCGCGGCCGATGCAAAGTGCCGATAAACATAACGATCTTTGTAGAAACCATCGGCGCAGCTATTTACCCGCAGGACATATCCACGCCCTCCTACATCGAAGCTGAAAGCACGAGATTCTTCGCCCTCCGAGAGCTGCATCAGGTCGGAGACGCTGTCGAACTTTTCGATCAGAAACTTCTCGACAGACGTCGCGGTGAGTTCAGGCTTTTTCATATCTCATTGCCCCCCGGGATCTGCGAAAGCTCGAGAGAGATAGATTTGTAGAGAGAGACTGGTGATTTCAGCGTGTCCTCTCCAAATGAAATGAACTTCCTTATATAGAGGAAGGTCTTGCGAAGGATAGTGGGATTGTGCGTCATCCCTTACGTCAGTGGAGATATCACATCAATCCACTTGCTTTGAAGACGTGGTTGGAACGTCTTCTTTTTCCACGATGCTCCTCGTGGGTGGGGGTCCATCTTTGGGACCACTGTCGGCAGAGGCATCTTGAACGATAGCCTTTCCTTTATCGCAATGATGGCATTTGTAGGTGCCACCTTCCTTTTCTACTGTCCTTTTGATGAAGTGACAGATAGCTGGGCAATGGAATCCGAGGAGGTTTCCCGATATTACCCTTTGTTGAAAAGTCTCAATAGCCCTTTGGTCTTCTGAGACTGTATCTTTGATATTCTTGGAGTAGACGAGAGTGTCGTGCTCCACCATGTTATCACATCAATCCACTTGCTTTGAAGACGTGGTTGGAACGTCTTCTTTTTCCACGATGCTCCTCGTGGGTGGGGGTCCATCTTTGGGACCACTGTCGGCAGAGGCATCTTGAACGATAGCCTTTCCTTTATCGCAATGATGGCATTTGTAGGTGCCACCTTCCTTTTCTACTGTCCTTTTGATGAAGTGACAGATAGCTGGGCAATGGAATCCGAGGAGGTTTCCCGATATTACCCTTTGTTGAAAAGTCTCAATAGCCCTTTGGTCTTCTGAGACTGTATCTTTGATATTCTTGGAGTAGACGAGAGTGTCGTGCTCCACCATGTTGGCAAGCTGCTCTAGCCAATACGCAAACCGCCTCTCCCCGCGCGTTGGCCGATTCATTAATGCAGCTGGCACGACAGGTTTCCCGACTGGAAAGCGGGCAGTGAGCGCAACGCAATTAATGTGAGTTAGCTCACTCATTAGGCACCCCAGGCTTTACACTTTATGCTTCCGGCTCGTATGTTGTGTGGAATTGTGAGCGGATAACAATTTCACACAGGAAACAGCTATGACATGATTACGAATTGAGCTTGGCACTGGCCGTCGTTTTACAACGTCGTGACTGGGAAAACCCTGGCGTTACCCAACTTAATCGCCTTGCAGCACATCCCCCTTTCGCCAGCTGGCGTAATAGCGAAGAGGCCCGCACCGATCGCCCTTCCCAACAGTTGCGCAGCCTGAATGGCGAATGCTAGAGCAGCTTGAGCTTGGATCAGATTGTCGTTTCCCGCCTTCAGTTTAGCTTCATGGAGTCAAAGATTCAAATAGAGGACCTAACAGAACTCGCCGTAAAGACTGGCGAACAGTTCATACAGAGTCTCTTACGACTCAATGACAAGAAGAAAATCTTCGTCAACATGGTGGAGCACGACACACTTGTCTACTCCAAAAATATCAAAGATACAGTCTCAGAAGACCAAAGGGCAATTGAGACTTTTCAACAAAGGGTAATATCCGGAAACCTCCTCGGATTCCATTGCCCAGCTATCTGTCACTTTATTGTGAAGATAGTGGAAAAGGAAGGTGGCTCCTACAAATGCCATCATTGCGATAAAGGAAAGGCCATCGTTGAAGATGCCTCTGCCGACAGTGGTCCCAAAGATGGACCCCC</w:t>
      </w:r>
      <w:r w:rsidRPr="000D570D">
        <w:lastRenderedPageBreak/>
        <w:t>ACCCACGAGGAGCATCGTGGAAAAAGAAGACGTTCCAACCACGTCTTCAAAGCAAGTGGATTGATGTGATATCTCCACTGACGTAAGGGATGACGCACAATCCCACTATCCTTCGCAAGACCCTTCCTCTATATAAGGAAGTTCATTTCATTTGGAGAGAACACGGGGGACTCTTGACCATGGTAGATCTGACTAGTGATTACAAGGACGATGATGACAAGAAAGACTATAAAGATGACGATGATAAGCATATGGACAAGAAGTACAGCATCGGCCTGGACATCGGCACGAACTCGGTGGGCTGGGCGGTGATCACGGACGAGTACAAGGTGCCCTCCAAGAAGTTCAAGGTGCTGGGCAACACCGACCGCCACTCGATCAAGAAGAACCTGATCGGCGCCCTGCTGTTCGACTCCGGCGAGACCGCCGAGGCGACGCGCCTGAAGCGCACCGCGCGTCGCCGCTACACGCGTCGCAAGAACCGCATCTGCTACCTGCAGGAGATCTTCAGCAACGAGATGGCCAAGGTGGACGACTCGTTCTTCCACCGCCTGGAGGAGTCCTTCCTGGTGGAGGAAGACAAGAAGCACGAGCGCCACCCCATCTTCGGCAACATCGTGGACGAGGTGGCCTACCACGAGAAGTACCCGACGATCTACCACCTGCGCAAGAAGCTGGTGGACAGCACCGACAAGGCGGACCTGCGCCTGATCTACCTGGCCCTGGCGCACATGATCAAGTTCCGCGGCCACTTCCTGATCGAGGGCGACCTGAACCCCGACAACTCGGACGTGGACAAGCTGTTCATCCAGCTGGTGCAGACCTACAACCAGCTGTTCGAGGAGAACCCGATCAACGCCTCCGGCGTGGACGCCAAGGCGATCCTGAGCGCGCGCCTGTCCAAGAGCCGTCGCCTGGAGAACCTGATCGCCCAGCTGCCCGGCGAGAAGAAGAACGGCCTGTTCGGCAACCTGATCGCGCTGTCGCTGGGCCTGACGCCGAACTTCAAGTCCAACTTCGACCTGGCCGAGGACGCGAAGCTGCAGCTGAGCAAGGACACCTACGACGACGACCTGGACAACCTGCTGGCCCAGATCGGCGACCAGTACGCGGACCTGTTCCTGGCCGCGAAGAACCTGTCGGACGCCATCCTGCTGTCCGACATCCTGCGCGTGAACACCGAGATCACGAAGGCCCCCCTGTCGGCGTCCATGATCAAGCGCTACGACGAGCACCACCAGGACCTGACCCTGCTGAAGGCGCTGGTGCGCCAGCAGCTGCCGGAGAAGTACAAGGAGATCTTCTTCGACCAGAGCAAGAACGGCTACGCCGGCTACATCGACGGCGGCGCGTCGCAAGAGGAGTTCTACAAGTTCATCAAGCCCATCCTGGAGAAGATGGACGGCACGGAGGAGCTGCTGGTGAAGCTGAACCGCGAGGACCTGCTGCGCAAGCAGCGCACCTTCGACAACGGCAGCATCCCCCACCAGATCCACCTGGGCGAGCTGCACGCCATCCTGCGTCGCCAAGAGGACTTCTACCCGTTCCTGAAGGACAACCGCGAGAAGATCGAGAAGATCCTGACGTTCCGCATCCCCTACTACGTGGGCCCGCTGGCCCGCGGCAACAGCCGCTTCGCGTGGATGACCCGCAAGTCGGAGGAGACCATCACGCCCTGGAACTTCGAGGAAGTGGTGGACAAGGGCGCCAGCGCGCAGTCGTTCATCGAGCGCATGACCAACTTCGACAAGAACCTGCCCAACGAGAAGGTGCTGCCGAAGCACTCCCTGCTGTACGAGTACTTCACCGTGTACAACGAGCTGACGAAGGTGAAGTACGTGACCGAGGGCATGCGCAAGCCCGCCTTCCTGAGCGGCGAGCAGAAGAAGGCGATCGTGGACCTGCTGTTCAAGACCAACCGCAAGGTGACGGTGAAGCAGCTGAAAGAGGACTACTTCAAGAAGATCGAGTGCTTCGACAGCGTGGAGATCTCGGGCGTGGAGGACCGCTTCAACGCCAGCCTGGGCACCTACCACGACCTGCTGAAGATCATCAAGGACAAGGACTTCCTGGACAACGAGGAGAACGAGGACATCCTGGAGGACATCGTGCTGACCCTGACGCTGTTCGAGGACCGCGAGATGATCGAGGAGCGCCTGAAGACGTACGCCCACCTGTTCGACGACAAGGTGATGAAGCAGCTGAAGCGTCGCCGCTACACCGGCTGGGGCCGCCTGAGCCGCAAGCTGATCAACGGCATCCGCGACAAGCAGTCCGGCAAGACCATCCTGGACTTCCTGAAGAGCGACGGCTTCGCGAACCGCAACTTCATGCAGCTGATCCACGACGACTCGCTGACCTTCAAAGAGGACATCCAGAAGGCCCAGGTGTCGGGCCAGGGCGACTCCCTGCACGAGCACATCGCCAACCTGGCGGGCTCCCCCGCGATCAAGAAGGGCATCCTGCAGACCGTGAAGGTGGTGGACGAGCTGGTGAAGGTGATGGGCCGCCACAAGCCGGAGAACATCGTGATCGAGATGGCCCGCGAGAACCAGACCACGCAGAAGGGCCAGAAGAACAGCCGCGAGCGCATGAAGCGCATCGAGGAAGGCATCAAGGAGCTGGGCTCGCAGATCCTGAAGGAGCACCCCGTGGAGAACACCCAGCTGCAGAACGAGAAGCTGTACCTGTACTACCTGCAGAACGGCCGCGACATGTACGTGGACCAGGAGCTGGACATCAACCGCCTGTC</w:t>
      </w:r>
      <w:r w:rsidRPr="000D570D">
        <w:lastRenderedPageBreak/>
        <w:t>CGACTACGACGTGGACCACATCGTGCCCCAGAGCTTCCTGAAGGACGACTCGATCGACAACAAGGTGCTGACCCGCAGCGACAAGAACCGCGGCAAGAGCGACAACGTGCCGTCGGAGGAAGTGGTGAAGAAGATGAAGAACTACTGGCGCCAGCTGCTGAACGCCAAGCTGATCACGCAGCGCAAGTTCGACAACCTGACCAAGGCCGAGCGCGGTGGCCTGTCGGAGCTGGACAAGGCGGGCTTCATCAAGCGCCAGCTGGTGGAGACCCGCCAGATCACGAAGCACGTGGCGCAGATCCTGGACTCCCGCATGAACACGAAGTACGACGAGAACGACAAGCTGATCCGCGAGGTGAAGGTGATCACCCTGAAGTCCAAGCTGGTCAGCGACTTCCGCAAGGACTTCCAGTTCTACAAGGTGCGCGAGATCAACAACTACCACCACGCCCACGACGCGTACCTGAACGCCGTGGTGGGCACCGCGCTGATCAAGAAGTACCCCAAGCTGGAGAGCGAGTTCGTGTACGGCGACTACAAGGTGTACGACGTGCGCAAGATGATCGCCAAGTCGGAGCAGGAGATCGGCAAGGCCACCGCGAAGTACTTCTTCTACTCCAACATCATGAACTTCTTCAAGACCGAGATCACGCTGGCCAACGGCGAGATCCGCAAGCGCCCGCTGATCGAGACCAACGGCGAGACGGGCGAGATCGTGTGGGACAAGGGCCGCGACTTCGCGACCGTGCGCAAGGTGCTGAGCATGCCCCAGGTGAACATCGTGAAGAAGACCGAGGTGCAGACGGGCGGCTTCTCCAAGGAGAGCATCCTGCCGAAGCGCAACTCGGACAAGCTGATCGCCCGCAAGAAGGACTGGGACCCCAAGAAGTACGGCGGCTTCGACTCCCCGACCGTGGCCTACAGCGTGCTGGTGGTGGCGAAGGTGGAGAAGGGCAAGTCCAAGAAGCTGAAGAGCGTGAAGGAGCTGCTGGGCATCACCATCATGGAGCGCAGCTCGTTCGAGAAGAACCCCATCGACTTCCTGGAGGCCAAGGGCTACAAAGAGGTGAAGAAGGACCTGATCATCAAGCTGCCGAAGTACTCGCTGTTCGAGCTGGAGAACGGCCGCAAGCGCATGCTGGCCTCCGCGGGCGAGCTGCAGAAGGGCAACGAGCTGGCCCTGCCCAGCAAGTACGTGAACTTCCTGTACCTGGCGTCCCACTACGAGAAGCTGAAGGGCTCGCCGGAGGACAACGAGCAGAAGCAGCTGTTCGTGGAGCAGCACAAGCACTACCTGGACGAGATCATCGAGCAGATCTCGGAGTTCTCCAAGCGCGTGATCCTGGCCGACGCGAACCTGGACAAGGTGCTGAGCGCCTACAACAAGCACCGCGACAAGCCCATCCGCGAGCAGGCGGAGAACATCATCCACCTGTTCACCCTGACGAACCTGGGCGCCCCGGCCGCGTTCAAGTACTTCGACACCACGATCGACCGCAAGCGCTACACCTCCACGAAAGAGGTGCTGGACGCGACCCTGATCCACCAGAGCATCACCGGCCTGTACGAGACGCGCATCGACCTGAGCCAGCTGGGCGGCGACTCCCGCGCGGACCCGAAGAAGAAGCGCAAGGTGTAAGAATTAATTCGGATCCATTGGTGACCAGCTCGAATTTCCCCGATCGTTCAAACATTTGGCAATAAAGTTTCTTAAGATTGAATCCTGTTGCCGGTCTTGCGATGATTATCATATAATTTCTGTTGAATTACGTTAAGCATGTAATAATTAACATGTAATGCATGACGTTATTTATGAGATGGGTTTTTATGATTAGAGTCCCGCAATTATACATTTAATACGCGATAGAAAACAAAATATAGCGCGCAAACTAGGATAAATTATCGCGCGCGGTGTCATCTATGTTACTAGATCGGGGAGCTCGAATTCCCATGGGTCGACGTAAAGCCTGTAGAAGAGGTTTCTAGCGAACGACACGAGTTTGAGCCTCATGAAGCTTCGTTGAACAACGGAAACTCGACTTGCCTTCCGCACAATACATCATTTCTTCTTAGCTTTTTTTCTTCTTCTTCGTTCATACAGTTTTTTTTTGTTTATCAGCTTACATTTTCTTGAACCGTAGCTTTCGTTTTCTTCTTTTTAACTTTCCATTCGGAGTTTTTGTATCTTGTTTCATAGTTTGTCCCAGGATTAGAATGATTAGGCATCGAACCTTCAAGAATTTGATTGAATAAAACATCTTCATTCTTAAGATATGAAGATAATCTTCAAAAGGCCCCTGGGAATCTGAAAGAAGAGAAGCAGGCCCATTTATATGGGAAAGAACAATAGTATTTCTTATATAGGCCCATTTAAGTTGAAAACAATCTTCAAAAGTCCCACATCGCTTAGATAAGAAAACGAAGCTGAGTTTATATACAGCTAGAGTCGAAGTAGTGATTGCGCTTCAAGGTGCACATGGGTTTTAGAGCTAGAAATAGCAAGTTAAAATAAGGCTAGTCCGTTATCAACTTGAAAAAGTGGCACCGAGTCGGTGCTTTTTTTTTTTGCAAAATTTTCCAGATCGATTTCTTCTTCCTCTGTTCTTCGGCGTTCAATTTCTGGGTTTTTCTCTTCGTTTTCTGTAACTGAAACCTAAAATTTGACCTAAAAAAAATCTCAAATAATATGATTCAGTGGTTTTGTACTTTTCAGTTAGTTGAGTTTTGCAGTTCCGATGAGATAAACC</w:t>
      </w:r>
      <w:r w:rsidRPr="000D570D">
        <w:lastRenderedPageBreak/>
        <w:t>AATAACTTTGCTTAGATCTAATTCATTCCGTTACACCTCTGATGGAGATGGAAGGTTCTTAATAATGATGCCATTTTTTGGGTAATAATTTTGAATTAGAATCAAGGGTATAAGATTCATAATTAACATCACTTAAGCAAAGTTCGTAATATACGACCACAGGATATAATTTTTGGTACCAATTAAACTATCAGTGTTTGACAGGATATATTGGCGGGTAAACCTAAGAGAAAAGAGCGTTTA</w:t>
      </w:r>
    </w:p>
    <w:p w14:paraId="67E4430D" w14:textId="77777777" w:rsidR="00EC7E8E" w:rsidRDefault="00EC7E8E" w:rsidP="002E2F7A"/>
    <w:p w14:paraId="73465D1B" w14:textId="3BC0F7CF" w:rsidR="00EC7E8E" w:rsidRPr="00EC7E8E" w:rsidRDefault="003036E2" w:rsidP="002E2F7A">
      <w:r>
        <w:rPr>
          <w:rFonts w:ascii="Arial" w:hAnsi="Arial" w:cs="Arial"/>
          <w:b/>
        </w:rPr>
        <w:t>F</w:t>
      </w:r>
      <w:r w:rsidR="003A48B4">
        <w:rPr>
          <w:rFonts w:ascii="Arial" w:hAnsi="Arial" w:cs="Arial"/>
          <w:b/>
        </w:rPr>
        <w:t xml:space="preserve">.  </w:t>
      </w:r>
      <w:r w:rsidR="00EC7E8E" w:rsidRPr="002E2F7A">
        <w:rPr>
          <w:rFonts w:ascii="Arial" w:hAnsi="Arial" w:cs="Arial"/>
          <w:b/>
        </w:rPr>
        <w:t>Map of pCAMBIA  binary vector containing  the Cas9 gene  and  sgRNA gene constructs</w:t>
      </w:r>
    </w:p>
    <w:p w14:paraId="6D6ECE6A" w14:textId="77777777" w:rsidR="00EC7E8E" w:rsidRDefault="00EC7E8E" w:rsidP="00EC7E8E"/>
    <w:p w14:paraId="42CC4F7A" w14:textId="77777777" w:rsidR="00EC7E8E" w:rsidRDefault="00EC7E8E" w:rsidP="002E2F7A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EB44212" wp14:editId="7770CBCC">
            <wp:extent cx="5524500" cy="4381500"/>
            <wp:effectExtent l="0" t="0" r="12700" b="1270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BFF74" w14:textId="77777777" w:rsidR="00EC7E8E" w:rsidRDefault="00EC7E8E" w:rsidP="002E2F7A">
      <w:pPr>
        <w:jc w:val="center"/>
        <w:rPr>
          <w:rFonts w:ascii="Arial" w:hAnsi="Arial" w:cs="Arial"/>
          <w:b/>
        </w:rPr>
      </w:pPr>
    </w:p>
    <w:p w14:paraId="2903F3BD" w14:textId="77777777" w:rsidR="00EC7E8E" w:rsidRDefault="00EC7E8E" w:rsidP="002E2F7A">
      <w:pPr>
        <w:jc w:val="center"/>
        <w:rPr>
          <w:rFonts w:ascii="Arial" w:hAnsi="Arial" w:cs="Arial"/>
          <w:b/>
        </w:rPr>
      </w:pPr>
    </w:p>
    <w:p w14:paraId="7A5B257A" w14:textId="239CA9D9" w:rsidR="00EC7E8E" w:rsidRDefault="003036E2" w:rsidP="002E2F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3A48B4">
        <w:rPr>
          <w:rFonts w:ascii="Arial" w:hAnsi="Arial" w:cs="Arial"/>
          <w:b/>
        </w:rPr>
        <w:t xml:space="preserve">.  </w:t>
      </w:r>
      <w:r w:rsidR="00EC7E8E" w:rsidRPr="00EC7E8E">
        <w:rPr>
          <w:rFonts w:ascii="Arial" w:hAnsi="Arial" w:cs="Arial"/>
          <w:b/>
        </w:rPr>
        <w:t xml:space="preserve">DNA sequence of </w:t>
      </w:r>
      <w:r w:rsidR="00EC7E8E">
        <w:rPr>
          <w:rFonts w:ascii="Arial" w:hAnsi="Arial" w:cs="Arial"/>
          <w:b/>
        </w:rPr>
        <w:t xml:space="preserve"> the </w:t>
      </w:r>
      <w:r w:rsidR="00EC7E8E" w:rsidRPr="002E2F7A">
        <w:rPr>
          <w:rFonts w:ascii="Arial" w:hAnsi="Arial" w:cs="Arial"/>
          <w:b/>
        </w:rPr>
        <w:t>T</w:t>
      </w:r>
      <w:r w:rsidR="00EC7E8E">
        <w:rPr>
          <w:rFonts w:ascii="Arial" w:hAnsi="Arial" w:cs="Arial"/>
          <w:b/>
        </w:rPr>
        <w:t>-</w:t>
      </w:r>
      <w:r w:rsidR="00EC7E8E" w:rsidRPr="002E2F7A">
        <w:rPr>
          <w:rFonts w:ascii="Arial" w:hAnsi="Arial" w:cs="Arial"/>
          <w:b/>
        </w:rPr>
        <w:t>DNA region (f</w:t>
      </w:r>
      <w:r w:rsidR="00EC7E8E" w:rsidRPr="00EC7E8E">
        <w:rPr>
          <w:rFonts w:ascii="Arial" w:hAnsi="Arial" w:cs="Arial"/>
          <w:b/>
        </w:rPr>
        <w:t xml:space="preserve">rom LB to RB) in </w:t>
      </w:r>
      <w:r w:rsidR="00EC7E8E">
        <w:rPr>
          <w:rFonts w:ascii="Arial" w:hAnsi="Arial" w:cs="Arial"/>
          <w:b/>
        </w:rPr>
        <w:t xml:space="preserve">the </w:t>
      </w:r>
      <w:r w:rsidR="00EC7E8E" w:rsidRPr="00EC7E8E">
        <w:rPr>
          <w:rFonts w:ascii="Arial" w:hAnsi="Arial" w:cs="Arial"/>
          <w:b/>
        </w:rPr>
        <w:t>pCAMBIA</w:t>
      </w:r>
      <w:r w:rsidR="00EC7E8E">
        <w:rPr>
          <w:rFonts w:ascii="Arial" w:hAnsi="Arial" w:cs="Arial"/>
          <w:b/>
        </w:rPr>
        <w:t xml:space="preserve"> binary vector containing the</w:t>
      </w:r>
      <w:r w:rsidR="00EC7E8E" w:rsidRPr="00EC7E8E">
        <w:rPr>
          <w:rFonts w:ascii="Arial" w:hAnsi="Arial" w:cs="Arial"/>
          <w:b/>
        </w:rPr>
        <w:t xml:space="preserve"> </w:t>
      </w:r>
      <w:r w:rsidR="00EC7E8E">
        <w:rPr>
          <w:rFonts w:ascii="Arial" w:hAnsi="Arial" w:cs="Arial"/>
          <w:b/>
        </w:rPr>
        <w:t xml:space="preserve">nonfunctional </w:t>
      </w:r>
      <w:r w:rsidR="00EC7E8E" w:rsidRPr="00EC7E8E">
        <w:rPr>
          <w:rFonts w:ascii="Arial" w:hAnsi="Arial" w:cs="Arial"/>
          <w:b/>
        </w:rPr>
        <w:t xml:space="preserve">mutant </w:t>
      </w:r>
      <w:r w:rsidR="00EC7E8E" w:rsidRPr="002E2F7A">
        <w:rPr>
          <w:rFonts w:ascii="Arial" w:hAnsi="Arial" w:cs="Arial"/>
          <w:b/>
        </w:rPr>
        <w:t>GFP gene</w:t>
      </w:r>
    </w:p>
    <w:p w14:paraId="61FC01CF" w14:textId="77777777" w:rsidR="00EC7E8E" w:rsidRPr="00EC7E8E" w:rsidRDefault="00EC7E8E" w:rsidP="002E2F7A">
      <w:pPr>
        <w:jc w:val="center"/>
      </w:pPr>
    </w:p>
    <w:p w14:paraId="7BF09CDD" w14:textId="77777777" w:rsidR="00EC7E8E" w:rsidRDefault="00EC7E8E" w:rsidP="002E2F7A">
      <w:r w:rsidRPr="000330E7">
        <w:t>TGGCAGGATATATTGTGGTGTAAACAAATTGACGCTTAGACAACTTAATAACACATTGCGGACGTTTTTAATGTACTGAATTAACGCCGAATTAATTCGGGGGATCTGGATTTTAGTACTGGATTTTGGTTTTAGGAATTAGAAATTTTATTGATAGAAGTATTTTACAAATACAAATACATACTAAGGGTTTCTTATATGCTCAACACATGAGCGAAACCCTATAGGAACCCTAATTCCCTTATCTGGGAACTACTCACACATTATTATGGAGAAACTCGAGCTTGTCGATCGACAGATCCGGTCGGCATCTACTCTATTTCTTTGCCCTCGGACGAGTGCTGGGGCGTCGGTTTCCACTATCGGCGAGTACTTCTACACAGCCATCGGTCCAGACGGCCGCGCTTCTGCGGGCGA</w:t>
      </w:r>
      <w:r w:rsidRPr="000330E7">
        <w:lastRenderedPageBreak/>
        <w:t>TTTGTGTACGCCCGACAGTCCCGGCTCCGGATCGGACGATTGCGTCGCATCGACCCTGCGCCCAAGCTGCATCATCGAAATTGCCGTCAACCAAGCTCTGATAGAGTTGGTCAAGACCAATGCGGAGCATATACGCCCGGAGTCGTGGCGATCCTGCAAGCTCCGGATGCCTCCGCTCGAAGTAGCGCGTCTGCTGCTCCATACAAGCCAACCACGGCCTCCAGAAGAAGATGTTGGCGACCTCGTATTGGGAATCCCCGAACATCGCCTCGCTCCAGTCAATGACCGCTGTTATGCGGCCATTGTCCGTCAGGACATTGTTGGAGCCGAAATCCGCGTGCACGAGGTGCCGGACTTCGGGGCAGTCCTCGGCCCAAAGCATCAGCTCATCGAGAGCCTGCGCGACGGACGCACTGACGGTGTCGTCCATCACAGTTTGCCAGTGATACACATGGGGATCAGCAATCGCGCATATGAAATCACGCCATGTAGTGTATTGACCGATTCCTTGCGGTCCGAATGGGCCGAACCCGCTCGTCTGGCTAAGATCGGCCGCAGCGATCGCATCCATAGCCTCCGCGACCGGTTGTAGAACAGCGGGCAGTTCGGTTTCAGGCAGGTCTTGCAACGTGACACCCTGTGCACGGCGGGAGATGCAATAGGTCAGGCTCTCGCTAAACTCCCCAATGTCAAGCACTTCCGGAATCGGGAGCGCGGCCGATGCAAAGTGCCGATAAACATAACGATCTTTGTAGAAACCATCGGCGCAGCTATTTACCCGCAGGACATATCCACGCCCTCCTACATCGAAGCTGAAAGCACGAGATTCTTCGCCCTCCGAGAGCTGCATCAGGTCGGAGACGCTGTCGAACTTTTCGATCAGAAACTTCTCGACAGACGTCGCGGTGAGTTCAGGCTTTTTCATATCTCATTGCCCCCCGGGATCTGCGAAAGCTCGAGAGAGATAGATTTGTAGAGAGAGACTGGTGATTTCAGCGTGTCCTCTCCAAATGAAATGAACTTCCTTATATAGAGGAAGGTCTTGCGAAGGATAGTGGGATTGTGCGTCATCCCTTACGTCAGTGGAGATATCACATCAATCCACTTGCTTTGAAGACGTGGTTGGAACGTCTTCTTTTTCCACGATGCTCCTCGTGGGTGGGGGTCCATCTTTGGGACCACTGTCGGCAGAGGCATCTTGAACGATAGCCTTTCCTTTATCGCAATGATGGCATTTGTAGGTGCCACCTTCCTTTTCTACTGTCCTTTTGATGAAGTGACAGATAGCTGGGCAATGGAATCCGAGGAGGTTTCCCGATATTACCCTTTGTTGAAAAGTCTCAATAGCCCTTTGGTCTTCTGAGACTGTATCTTTGATATTCTTGGAGTAGACGAGAGTGTCGTGCTCCACCATGTTATCACATCAATCCACTTGCTTTGAAGACGTGGTTGGAACGTCTTCTTTTTCCACGATGCTCCTCGTGGGTGGGGGTCCATCTTTGGGACCACTGTCGGCAGAGGCATCTTGAACGATAGCCTTTCCTTTATCGCAATGATGGCATTTGTAGGTGCCACCTTCCTTTTCTACTGTCCTTTTGATGAAGTGACAGATAGCTGGGCAATGGAATCCGAGGAGGTTTCCCGATATTACCCTTTGTTGAAAAGTCTCAATAGCCCTTTGGTCTTCTGAGACTGTATCTTTGATATTCTTGGAGTAGACGAGAGTGTCGTGCTCCACCATGTTGGCAAGCTGCTCTAGCCAATACGCAAACCGCCTCTCCCCGCGCGTTGGCCGATTCATTAATGCAGCTGGCACGACAGGTTTCCCGACTGGAAAGCGGGCAGTGAGCGCAACGCAATTAATGTGAGTTAGCTCACTCATTAGGCACCCCAGGCTTTACACTTTATGCTTCCGGCTCGTATGTTGTGTGGAATTGTGAGCGGATAACAATTTCACACAGGAAACAGCTATGACCATGATTACGAATTCGAGCTCGGTACCCGGGGATCCTCTAGAGTCGACCTGCAGGCATGCAAGCTTGGCACTGGCCGTCGTTTTACAACGTCGTGACTGGGAAAACCCTGGCGTTACCCAACTTAATCGCCTTGCAGCACATCCCCCTTTCGCCAGCTGGCGTAATAGCGAAGAGGCCCGCACCGATCGCCCTTCCCAACAGTTGCGCAGCCTGAATGGCGAATGCTAGAGCAGCTTGAGCTTGGATCAGATTGTCGTTTCCCGCCTTCAGTTTAGCTTCATGGAGTCAAAGATTCAAATAGAGGACCTAACAGAACTCGCCGTAAAGACTGGCGAACAGTTCATACAGAGTCTCTTACGACTCAATGACAAGAAGAAAATCTTCGTCAACATGGTGGAGCACGACACACTTGTCTACTCCAAAAATATCAAAGATACAGTCTCAGAAGACCAAAGGGCAATTGAGACTTTTCAACAAAGGGTAATATCCGGAAACCTCCTCGGATTCCATTGCCCAGCTATCTGTCACTTTATTGTGAAGATAGTGGAAAAGGAAGGTGGCTCCTACAAATGCCATCATTGCGATAAAGGAAAGGCCATCGTTGAAGATGCCTCTGCCGACAGTGGTCCCAAAGATGGACCCCCACCCACGAGGAGCATCGTGGAAAAAGAAGACGTTCCAACCACGTCTTCAAAGCAAGTGGATTGATGTGATATCTCCACTGACGTAAGGGATGACGCACAATCCCACTATCCTTCGCAAGACCCTTCCTCTATAT</w:t>
      </w:r>
      <w:r w:rsidRPr="000330E7">
        <w:lastRenderedPageBreak/>
        <w:t>AAGGAAGTTCATTTCATTTGGAGAGAACACGGGGGACTCTTGAC CATGGAGCGCTTCAAGGTGCACATGGAGGACTAGTAAAGGAGAAGAACTTTTCACTGGAGTTGTCCCAATTCTTGTTGAATTAGATGGTGATGTTAATGGGCACAAATTTTCTGTCAGTGGAGAGGGTGAAGGTGATGCAACATACGGAAAACTTACCCTTAAATTTATTTGCACTACTGGAAAACTACCTGTTCCGTGGCCAACACTTGTCACTACTTTCTCTTATGGTGTTCAATGCTTTTCAAGATACCCAGATCATATGAAGCGGCACGACTTCTTCAAGAGCGCCATGCCTGAGGGATACGTGCAGGAGAGGACCATCTTCTTCAAGGACGACGGGAACTACAAGACACGTGCTGAAGTCAAGTTTGAGGGAGACACCCTCGTCAACAGGATCGAGCTTAAGGGAATCGATTTCAAGGAGGACGGAAACATCCTCGGCCACAAGTTGGAATACAACTACAACTCCCACAACGTATACATCATGGCCGACAAGCAAAAGAACGGCATCAAAGCCAACTTCAAGACCCGCCACAACATCGAAGACGGCGGCGTGCAACTCGCTGATCATTATCAACAAAATACTCCAATTGGCGATGGCCCTGTCCTTTTACCAGACAACCATTACCTGTCCACACAATCTGCCCTTTCGAAAGATCCCAACGAAAAGAGAGACCACATGGTCCTTCTTGAGTTTGTAACAGCTGCTGGGATTACACATGGCATGGATGAACTATACAAAGCTAGCCACCACCACCACCACCACGTGTGAATTGGTGACCAGCTCGAATTTCCCCGATCGTTCAAACATTTGGCAATAAAGTTTCTTAAGATTGAATCCTGTTGCCGGTCTTGCGATGATTATCATATAATTTCTGTTGAATTACGTTAAGCATGTAATAATTAACATGTAATGCATGACGTTATTTATGAGATGGGTTTTTATGATTAGAGTCCCGCAATTATACATTTAATACGCGATAGAAAACAAAATATAGCGCGCAAACTAGGATAAATTATCGCGCGCGGTGTCATCTATGTTACTAGATCGGGAATTAAACTATCAGTGTTTGACAGGATATATTGGCGGGTAAACCTAAGAGAAAAGAGCGTTTA</w:t>
      </w:r>
    </w:p>
    <w:p w14:paraId="2C4259F3" w14:textId="77777777" w:rsidR="00EC7E8E" w:rsidRDefault="00EC7E8E" w:rsidP="002E2F7A"/>
    <w:p w14:paraId="217097CA" w14:textId="0A0F0626" w:rsidR="00EC7E8E" w:rsidRPr="00EC7E8E" w:rsidRDefault="003036E2" w:rsidP="002E2F7A">
      <w:r>
        <w:rPr>
          <w:rFonts w:ascii="Arial" w:hAnsi="Arial" w:cs="Arial"/>
          <w:b/>
        </w:rPr>
        <w:t>H.</w:t>
      </w:r>
      <w:r w:rsidR="003A48B4">
        <w:rPr>
          <w:rFonts w:ascii="Arial" w:hAnsi="Arial" w:cs="Arial"/>
          <w:b/>
        </w:rPr>
        <w:t xml:space="preserve">  </w:t>
      </w:r>
      <w:r w:rsidR="00EC7E8E" w:rsidRPr="002E2F7A">
        <w:rPr>
          <w:rFonts w:ascii="Arial" w:hAnsi="Arial" w:cs="Arial"/>
          <w:b/>
        </w:rPr>
        <w:t xml:space="preserve">Map of </w:t>
      </w:r>
      <w:r w:rsidR="00EC7E8E">
        <w:rPr>
          <w:rFonts w:ascii="Arial" w:hAnsi="Arial" w:cs="Arial"/>
          <w:b/>
        </w:rPr>
        <w:t xml:space="preserve">the </w:t>
      </w:r>
      <w:r w:rsidR="00EC7E8E" w:rsidRPr="002E2F7A">
        <w:rPr>
          <w:rFonts w:ascii="Arial" w:hAnsi="Arial" w:cs="Arial"/>
          <w:b/>
        </w:rPr>
        <w:t>pCAMBIA binary vector containing the nonfunctional  mutant GFP gene construct</w:t>
      </w:r>
    </w:p>
    <w:p w14:paraId="03D53C63" w14:textId="71161DB1" w:rsidR="00EC7E8E" w:rsidRPr="002E2F7A" w:rsidRDefault="00EC7E8E" w:rsidP="002E2F7A">
      <w:r>
        <w:rPr>
          <w:noProof/>
        </w:rPr>
        <w:lastRenderedPageBreak/>
        <w:drawing>
          <wp:inline distT="0" distB="0" distL="0" distR="0" wp14:anchorId="245793D5" wp14:editId="5DB2DF5C">
            <wp:extent cx="5410200" cy="4787900"/>
            <wp:effectExtent l="0" t="0" r="0" b="1270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78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A35A1" w14:textId="77777777" w:rsidR="003036E2" w:rsidRDefault="003036E2" w:rsidP="004010B5">
      <w:pPr>
        <w:rPr>
          <w:rFonts w:ascii="Arial" w:hAnsi="Arial" w:cs="Arial"/>
          <w:b/>
        </w:rPr>
      </w:pPr>
    </w:p>
    <w:p w14:paraId="18D82EE4" w14:textId="77777777" w:rsidR="003036E2" w:rsidRDefault="003036E2" w:rsidP="004010B5">
      <w:pPr>
        <w:rPr>
          <w:rFonts w:ascii="Arial" w:hAnsi="Arial" w:cs="Arial"/>
          <w:b/>
        </w:rPr>
      </w:pPr>
    </w:p>
    <w:p w14:paraId="3E61589E" w14:textId="09DA1484" w:rsidR="004010B5" w:rsidRDefault="003036E2" w:rsidP="004010B5">
      <w:pPr>
        <w:rPr>
          <w:rFonts w:ascii="Arial" w:hAnsi="Arial" w:cs="Arial"/>
        </w:rPr>
      </w:pPr>
      <w:r>
        <w:rPr>
          <w:rFonts w:ascii="Arial" w:hAnsi="Arial" w:cs="Arial"/>
          <w:b/>
        </w:rPr>
        <w:t>i</w:t>
      </w:r>
      <w:r w:rsidR="004010B5">
        <w:rPr>
          <w:rFonts w:ascii="Arial" w:hAnsi="Arial" w:cs="Arial"/>
          <w:b/>
        </w:rPr>
        <w:t xml:space="preserve">.  </w:t>
      </w:r>
      <w:r w:rsidR="004010B5" w:rsidRPr="00A60C59">
        <w:rPr>
          <w:rFonts w:ascii="Arial" w:hAnsi="Arial" w:cs="Arial"/>
          <w:b/>
        </w:rPr>
        <w:t>Sequence of the sgRNA gene construct targeting the nonfunctional DsRed fluorescent protein gene</w:t>
      </w:r>
      <w:r w:rsidR="004010B5">
        <w:rPr>
          <w:rFonts w:ascii="Arial" w:hAnsi="Arial" w:cs="Arial"/>
          <w:b/>
        </w:rPr>
        <w:t xml:space="preserve"> in sorghum immature embryo cells</w:t>
      </w:r>
      <w:r w:rsidR="004010B5">
        <w:rPr>
          <w:rFonts w:ascii="Arial" w:hAnsi="Arial" w:cs="Arial"/>
        </w:rPr>
        <w:t xml:space="preserve"> (Black:</w:t>
      </w:r>
      <w:r w:rsidR="004010B5" w:rsidRPr="003360C9">
        <w:rPr>
          <w:rFonts w:ascii="Arial" w:hAnsi="Arial" w:cs="Arial"/>
        </w:rPr>
        <w:t>U6 promoter</w:t>
      </w:r>
      <w:r w:rsidR="004010B5">
        <w:rPr>
          <w:rFonts w:ascii="Arial" w:hAnsi="Arial" w:cs="Arial"/>
        </w:rPr>
        <w:t xml:space="preserve">; Green: sgRNA </w:t>
      </w:r>
      <w:r w:rsidR="004010B5" w:rsidRPr="003360C9">
        <w:rPr>
          <w:rFonts w:ascii="Arial" w:hAnsi="Arial" w:cs="Arial"/>
        </w:rPr>
        <w:t>target</w:t>
      </w:r>
      <w:r w:rsidR="004010B5">
        <w:rPr>
          <w:rFonts w:ascii="Arial" w:hAnsi="Arial" w:cs="Arial"/>
        </w:rPr>
        <w:t>ing sequence; Blue: sgRNA scaffolding sequence; Red: U6 gene termination signal)</w:t>
      </w:r>
    </w:p>
    <w:p w14:paraId="71F685E3" w14:textId="77777777" w:rsidR="00F54473" w:rsidRPr="003360C9" w:rsidRDefault="00F54473" w:rsidP="004010B5">
      <w:pPr>
        <w:rPr>
          <w:rFonts w:ascii="Arial" w:hAnsi="Arial" w:cs="Arial"/>
        </w:rPr>
      </w:pPr>
    </w:p>
    <w:p w14:paraId="37916B88" w14:textId="77777777" w:rsidR="004010B5" w:rsidRPr="003360C9" w:rsidRDefault="004010B5" w:rsidP="004010B5">
      <w:pPr>
        <w:pStyle w:val="NoSpacing"/>
        <w:rPr>
          <w:rFonts w:ascii="Arial" w:hAnsi="Arial" w:cs="Arial"/>
          <w:color w:val="000000"/>
          <w:sz w:val="24"/>
          <w:szCs w:val="24"/>
        </w:rPr>
      </w:pPr>
      <w:r w:rsidRPr="003360C9">
        <w:rPr>
          <w:rFonts w:ascii="Arial" w:hAnsi="Arial" w:cs="Arial"/>
          <w:color w:val="000000"/>
          <w:sz w:val="24"/>
          <w:szCs w:val="24"/>
        </w:rPr>
        <w:t>TTTGTGAAAGTTGAATTACGGCATAGCCGAAGGAATAACAGAATCGTTTCACACTTTCGTAACAAAGGTCTTCTTATCATGTTTCAGACGATGGAGGCAAGGCTGATCAAAGTGATCAAGCACATAAACGCATTTTTTTACCATGTTTCACTCC</w:t>
      </w:r>
    </w:p>
    <w:p w14:paraId="60D71AD8" w14:textId="77777777" w:rsidR="004010B5" w:rsidRDefault="004010B5" w:rsidP="004010B5">
      <w:pPr>
        <w:pStyle w:val="NoSpacing"/>
        <w:rPr>
          <w:rStyle w:val="exon"/>
          <w:rFonts w:ascii="Arial" w:hAnsi="Arial" w:cs="Arial"/>
          <w:color w:val="FF0000"/>
          <w:sz w:val="24"/>
          <w:szCs w:val="24"/>
        </w:rPr>
      </w:pPr>
      <w:r w:rsidRPr="003360C9">
        <w:rPr>
          <w:rFonts w:ascii="Arial" w:hAnsi="Arial" w:cs="Arial"/>
          <w:color w:val="000000"/>
          <w:sz w:val="24"/>
          <w:szCs w:val="24"/>
        </w:rPr>
        <w:t>ATAAGCGTCTGAGATTATCACAAGTCACGTCTAGTAGTTTGATGGTAC</w:t>
      </w:r>
      <w:r w:rsidRPr="003360C9">
        <w:rPr>
          <w:rFonts w:ascii="Arial" w:hAnsi="Arial" w:cs="Arial"/>
          <w:sz w:val="24"/>
          <w:szCs w:val="24"/>
        </w:rPr>
        <w:t>ACTAGT</w:t>
      </w:r>
      <w:r w:rsidRPr="003360C9">
        <w:rPr>
          <w:rFonts w:ascii="Arial" w:hAnsi="Arial" w:cs="Arial"/>
          <w:color w:val="000000"/>
          <w:sz w:val="24"/>
          <w:szCs w:val="24"/>
        </w:rPr>
        <w:t>GACAATCAGTTCGTGCAGACAGAGCTCATACTTG</w:t>
      </w:r>
      <w:r>
        <w:rPr>
          <w:rFonts w:ascii="Arial" w:hAnsi="Arial" w:cs="Arial"/>
          <w:color w:val="000000"/>
          <w:sz w:val="24"/>
          <w:szCs w:val="24"/>
        </w:rPr>
        <w:t>ACTACTTGAGCGATTACAGGCGAAAGTGTGA</w:t>
      </w:r>
      <w:r w:rsidRPr="003360C9">
        <w:rPr>
          <w:rFonts w:ascii="Arial" w:hAnsi="Arial" w:cs="Arial"/>
          <w:color w:val="000000"/>
          <w:sz w:val="24"/>
          <w:szCs w:val="24"/>
        </w:rPr>
        <w:t>AACGCATGTGATGTGGGCTGGGAGGAGGAGAATATATACTAATGGGCCGTATCCTGATTTGGGCTGCGTCGGAAGGTGCAGCCCACGCGCGCCGTACCGCGCGGGTGGCGCTGCTACCCACTTTAGTCCGTTGGATGGGGATCCGATGGTTTGCGCGGTGGCGTTGCGGGGGATGTTTAGTACCACATCGGAAACCGAAAGACGATGGAACCAGCTTATAAACCCG</w:t>
      </w:r>
      <w:r w:rsidRPr="00011E9B">
        <w:rPr>
          <w:rFonts w:ascii="Arial" w:hAnsi="Arial" w:cs="Arial"/>
          <w:color w:val="000000"/>
          <w:sz w:val="24"/>
          <w:szCs w:val="24"/>
        </w:rPr>
        <w:t>CGCGCTGTAGTCAGCTT</w:t>
      </w:r>
      <w:r w:rsidRPr="003360C9">
        <w:rPr>
          <w:rFonts w:ascii="Arial" w:hAnsi="Arial" w:cs="Arial"/>
          <w:b/>
          <w:bCs/>
          <w:color w:val="00B150"/>
          <w:sz w:val="24"/>
          <w:szCs w:val="24"/>
          <w:u w:val="single"/>
        </w:rPr>
        <w:t>G</w:t>
      </w:r>
      <w:r w:rsidRPr="003360C9">
        <w:rPr>
          <w:rFonts w:ascii="Arial" w:hAnsi="Arial" w:cs="Arial"/>
          <w:b/>
          <w:color w:val="93D150"/>
          <w:sz w:val="24"/>
          <w:szCs w:val="24"/>
          <w:u w:val="single"/>
        </w:rPr>
        <w:t>GGGCCACTAGGGA</w:t>
      </w:r>
      <w:r w:rsidRPr="000C09F4">
        <w:rPr>
          <w:rFonts w:ascii="Arial" w:hAnsi="Arial" w:cs="Arial"/>
          <w:b/>
          <w:color w:val="93D150"/>
          <w:sz w:val="24"/>
          <w:szCs w:val="24"/>
          <w:u w:val="single"/>
        </w:rPr>
        <w:t>CAGGAT</w:t>
      </w:r>
      <w:r w:rsidRPr="003360C9">
        <w:rPr>
          <w:rFonts w:ascii="Arial" w:hAnsi="Arial" w:cs="Arial"/>
          <w:bCs/>
          <w:color w:val="0070C1"/>
          <w:sz w:val="24"/>
          <w:szCs w:val="24"/>
        </w:rPr>
        <w:t>GTTTTAGAGCTAGAAAT</w:t>
      </w:r>
      <w:r w:rsidRPr="00A60C59">
        <w:rPr>
          <w:rFonts w:ascii="Arial" w:hAnsi="Arial" w:cs="Arial"/>
          <w:bCs/>
          <w:color w:val="0070C1"/>
          <w:sz w:val="24"/>
          <w:szCs w:val="24"/>
        </w:rPr>
        <w:t>AGCAAGTT</w:t>
      </w:r>
      <w:r w:rsidRPr="00A60C59">
        <w:rPr>
          <w:rFonts w:ascii="Arial" w:hAnsi="Arial" w:cs="Arial"/>
          <w:bCs/>
          <w:color w:val="0070C1"/>
          <w:sz w:val="24"/>
          <w:szCs w:val="24"/>
        </w:rPr>
        <w:lastRenderedPageBreak/>
        <w:t>AAAATAAGGCTAGT</w:t>
      </w:r>
      <w:r w:rsidRPr="003360C9">
        <w:rPr>
          <w:rFonts w:ascii="Arial" w:hAnsi="Arial" w:cs="Arial"/>
          <w:bCs/>
          <w:color w:val="0070C1"/>
          <w:sz w:val="24"/>
          <w:szCs w:val="24"/>
        </w:rPr>
        <w:t>CCGTTATCAACTTGAAAAAGTGG</w:t>
      </w:r>
      <w:r w:rsidRPr="00A60C59">
        <w:rPr>
          <w:rFonts w:ascii="Arial" w:hAnsi="Arial" w:cs="Arial"/>
          <w:bCs/>
          <w:color w:val="0070C1"/>
          <w:sz w:val="24"/>
          <w:szCs w:val="24"/>
        </w:rPr>
        <w:t>CACCGAGTCGGTGCT</w:t>
      </w:r>
      <w:r w:rsidRPr="00A60C59">
        <w:rPr>
          <w:rStyle w:val="exon"/>
          <w:rFonts w:ascii="Arial" w:hAnsi="Arial" w:cs="Arial"/>
          <w:color w:val="FF0000"/>
          <w:sz w:val="24"/>
          <w:szCs w:val="24"/>
        </w:rPr>
        <w:t xml:space="preserve">TTTTTTTT </w:t>
      </w:r>
    </w:p>
    <w:p w14:paraId="77CABBC2" w14:textId="77777777" w:rsidR="003036E2" w:rsidRDefault="003036E2" w:rsidP="007D68FD">
      <w:pPr>
        <w:jc w:val="both"/>
        <w:rPr>
          <w:rFonts w:ascii="Arial" w:hAnsi="Arial" w:cs="Arial"/>
          <w:b/>
          <w:caps/>
          <w:sz w:val="22"/>
          <w:szCs w:val="22"/>
        </w:rPr>
      </w:pPr>
    </w:p>
    <w:p w14:paraId="07DFF45A" w14:textId="3791F624" w:rsidR="007D68FD" w:rsidRPr="00F2410B" w:rsidRDefault="003036E2" w:rsidP="007D68FD">
      <w:pPr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j</w:t>
      </w:r>
      <w:r w:rsidR="003A48B4">
        <w:rPr>
          <w:rFonts w:ascii="Arial" w:hAnsi="Arial" w:cs="Arial"/>
          <w:b/>
          <w:caps/>
          <w:sz w:val="22"/>
          <w:szCs w:val="22"/>
        </w:rPr>
        <w:t xml:space="preserve">.  </w:t>
      </w:r>
      <w:r w:rsidR="007D68FD" w:rsidRPr="00F2410B">
        <w:rPr>
          <w:rFonts w:ascii="Arial" w:hAnsi="Arial" w:cs="Arial"/>
          <w:b/>
          <w:caps/>
          <w:sz w:val="22"/>
          <w:szCs w:val="22"/>
        </w:rPr>
        <w:t>C</w:t>
      </w:r>
      <w:r w:rsidR="003A48B4" w:rsidRPr="00F2410B">
        <w:rPr>
          <w:rFonts w:ascii="Arial" w:hAnsi="Arial" w:cs="Arial"/>
          <w:b/>
          <w:sz w:val="22"/>
          <w:szCs w:val="22"/>
        </w:rPr>
        <w:t>omplete</w:t>
      </w:r>
      <w:r w:rsidR="007D68FD" w:rsidRPr="00F2410B">
        <w:rPr>
          <w:rFonts w:ascii="Arial" w:hAnsi="Arial" w:cs="Arial"/>
          <w:b/>
          <w:caps/>
          <w:sz w:val="22"/>
          <w:szCs w:val="22"/>
        </w:rPr>
        <w:t xml:space="preserve"> DNA s</w:t>
      </w:r>
      <w:r w:rsidR="003A48B4" w:rsidRPr="00F2410B">
        <w:rPr>
          <w:rFonts w:ascii="Arial" w:hAnsi="Arial" w:cs="Arial"/>
          <w:b/>
          <w:sz w:val="22"/>
          <w:szCs w:val="22"/>
        </w:rPr>
        <w:t>equence</w:t>
      </w:r>
      <w:r w:rsidR="007D68FD" w:rsidRPr="00F2410B">
        <w:rPr>
          <w:rFonts w:ascii="Arial" w:hAnsi="Arial" w:cs="Arial"/>
          <w:b/>
          <w:caps/>
          <w:sz w:val="22"/>
          <w:szCs w:val="22"/>
        </w:rPr>
        <w:t xml:space="preserve"> </w:t>
      </w:r>
      <w:r w:rsidR="003A48B4" w:rsidRPr="00F2410B">
        <w:rPr>
          <w:rFonts w:ascii="Arial" w:hAnsi="Arial" w:cs="Arial"/>
          <w:b/>
          <w:sz w:val="22"/>
          <w:szCs w:val="22"/>
        </w:rPr>
        <w:t>of</w:t>
      </w:r>
      <w:r w:rsidR="007D68FD" w:rsidRPr="00F2410B">
        <w:rPr>
          <w:rFonts w:ascii="Arial" w:hAnsi="Arial" w:cs="Arial"/>
          <w:b/>
          <w:caps/>
          <w:sz w:val="22"/>
          <w:szCs w:val="22"/>
        </w:rPr>
        <w:t xml:space="preserve"> C</w:t>
      </w:r>
      <w:r w:rsidR="003A48B4" w:rsidRPr="00F2410B">
        <w:rPr>
          <w:rFonts w:ascii="Arial" w:hAnsi="Arial" w:cs="Arial"/>
          <w:b/>
          <w:sz w:val="22"/>
          <w:szCs w:val="22"/>
        </w:rPr>
        <w:t>as</w:t>
      </w:r>
      <w:r w:rsidR="007D68FD" w:rsidRPr="00F2410B">
        <w:rPr>
          <w:rFonts w:ascii="Arial" w:hAnsi="Arial" w:cs="Arial"/>
          <w:b/>
          <w:caps/>
          <w:sz w:val="22"/>
          <w:szCs w:val="22"/>
        </w:rPr>
        <w:t>9</w:t>
      </w:r>
      <w:r w:rsidR="003A48B4">
        <w:rPr>
          <w:rFonts w:ascii="Arial" w:hAnsi="Arial" w:cs="Arial"/>
          <w:b/>
          <w:caps/>
          <w:sz w:val="22"/>
          <w:szCs w:val="22"/>
        </w:rPr>
        <w:t xml:space="preserve">, </w:t>
      </w:r>
      <w:r w:rsidR="003A48B4">
        <w:rPr>
          <w:rFonts w:ascii="Arial" w:hAnsi="Arial" w:cs="Arial"/>
          <w:b/>
          <w:sz w:val="22"/>
          <w:szCs w:val="22"/>
        </w:rPr>
        <w:t>sg</w:t>
      </w:r>
      <w:r w:rsidR="003A48B4">
        <w:rPr>
          <w:rFonts w:ascii="Arial" w:hAnsi="Arial" w:cs="Arial"/>
          <w:b/>
          <w:caps/>
          <w:sz w:val="22"/>
          <w:szCs w:val="22"/>
        </w:rPr>
        <w:t xml:space="preserve">RNA </w:t>
      </w:r>
      <w:r w:rsidR="003A48B4">
        <w:rPr>
          <w:rFonts w:ascii="Arial" w:hAnsi="Arial" w:cs="Arial"/>
          <w:b/>
          <w:sz w:val="22"/>
          <w:szCs w:val="22"/>
        </w:rPr>
        <w:t xml:space="preserve">and mutant </w:t>
      </w:r>
      <w:r w:rsidR="003A48B4">
        <w:rPr>
          <w:rFonts w:ascii="Arial" w:hAnsi="Arial" w:cs="Arial"/>
          <w:b/>
          <w:caps/>
          <w:sz w:val="22"/>
          <w:szCs w:val="22"/>
        </w:rPr>
        <w:t>D</w:t>
      </w:r>
      <w:r w:rsidR="003A48B4">
        <w:rPr>
          <w:rFonts w:ascii="Arial" w:hAnsi="Arial" w:cs="Arial"/>
          <w:b/>
          <w:sz w:val="22"/>
          <w:szCs w:val="22"/>
        </w:rPr>
        <w:t>s</w:t>
      </w:r>
      <w:r w:rsidR="003A48B4">
        <w:rPr>
          <w:rFonts w:ascii="Arial" w:hAnsi="Arial" w:cs="Arial"/>
          <w:b/>
          <w:caps/>
          <w:sz w:val="22"/>
          <w:szCs w:val="22"/>
        </w:rPr>
        <w:t xml:space="preserve">RED2 </w:t>
      </w:r>
      <w:r w:rsidR="003A48B4">
        <w:rPr>
          <w:rFonts w:ascii="Arial" w:hAnsi="Arial" w:cs="Arial"/>
          <w:b/>
          <w:sz w:val="22"/>
          <w:szCs w:val="22"/>
        </w:rPr>
        <w:t>gene</w:t>
      </w:r>
      <w:r w:rsidR="003A48B4" w:rsidRPr="00F2410B">
        <w:rPr>
          <w:rFonts w:ascii="Arial" w:hAnsi="Arial" w:cs="Arial"/>
          <w:b/>
          <w:sz w:val="22"/>
          <w:szCs w:val="22"/>
        </w:rPr>
        <w:t xml:space="preserve"> construct</w:t>
      </w:r>
      <w:r w:rsidR="003A48B4">
        <w:rPr>
          <w:rFonts w:ascii="Arial" w:hAnsi="Arial" w:cs="Arial"/>
          <w:b/>
          <w:sz w:val="22"/>
          <w:szCs w:val="22"/>
        </w:rPr>
        <w:t>s</w:t>
      </w:r>
      <w:r w:rsidR="003A48B4" w:rsidRPr="00F2410B">
        <w:rPr>
          <w:rFonts w:ascii="Arial" w:hAnsi="Arial" w:cs="Arial"/>
          <w:b/>
          <w:sz w:val="22"/>
          <w:szCs w:val="22"/>
        </w:rPr>
        <w:t xml:space="preserve"> between </w:t>
      </w:r>
      <w:r w:rsidR="007D68FD" w:rsidRPr="00F2410B">
        <w:rPr>
          <w:rFonts w:ascii="Arial" w:hAnsi="Arial" w:cs="Arial"/>
          <w:b/>
          <w:caps/>
          <w:sz w:val="22"/>
          <w:szCs w:val="22"/>
        </w:rPr>
        <w:t xml:space="preserve">T-DNA </w:t>
      </w:r>
      <w:r w:rsidR="003A48B4" w:rsidRPr="00F2410B">
        <w:rPr>
          <w:rFonts w:ascii="Arial" w:hAnsi="Arial" w:cs="Arial"/>
          <w:b/>
          <w:sz w:val="22"/>
          <w:szCs w:val="22"/>
        </w:rPr>
        <w:t>borders for sorghum transformation</w:t>
      </w:r>
      <w:r w:rsidR="003A48B4">
        <w:rPr>
          <w:rFonts w:ascii="Arial" w:hAnsi="Arial" w:cs="Arial"/>
          <w:b/>
          <w:sz w:val="22"/>
          <w:szCs w:val="22"/>
        </w:rPr>
        <w:t xml:space="preserve"> experiments</w:t>
      </w:r>
    </w:p>
    <w:p w14:paraId="35ADCEB4" w14:textId="77777777" w:rsidR="007D68FD" w:rsidRPr="00F2410B" w:rsidRDefault="007D68FD" w:rsidP="007D68FD">
      <w:pPr>
        <w:jc w:val="both"/>
        <w:rPr>
          <w:rFonts w:ascii="Arial" w:hAnsi="Arial" w:cs="Arial"/>
          <w:smallCaps/>
          <w:sz w:val="22"/>
          <w:szCs w:val="22"/>
        </w:rPr>
      </w:pPr>
    </w:p>
    <w:p w14:paraId="67DF9718" w14:textId="77777777" w:rsidR="007D68FD" w:rsidRPr="00F2410B" w:rsidRDefault="007D68FD" w:rsidP="007D68FD">
      <w:pPr>
        <w:jc w:val="both"/>
        <w:rPr>
          <w:rFonts w:ascii="Arial" w:hAnsi="Arial" w:cs="Arial"/>
          <w:sz w:val="22"/>
          <w:szCs w:val="22"/>
        </w:rPr>
      </w:pPr>
      <w:r w:rsidRPr="00F2410B">
        <w:rPr>
          <w:rFonts w:ascii="Arial" w:hAnsi="Arial" w:cs="Arial"/>
          <w:sz w:val="22"/>
          <w:szCs w:val="22"/>
        </w:rPr>
        <w:t>Right and left T-DNA borders are highlighted in green and the U6 transcript region of the guide RNA that targets the DsRED1 gene is in yellow.</w:t>
      </w:r>
    </w:p>
    <w:p w14:paraId="07B46D68" w14:textId="77777777" w:rsidR="007D68FD" w:rsidRPr="00F14936" w:rsidRDefault="007D68FD" w:rsidP="007D68FD">
      <w:pPr>
        <w:jc w:val="both"/>
        <w:rPr>
          <w:rFonts w:ascii="Courier New" w:hAnsi="Courier New" w:cs="Courier New"/>
          <w:smallCaps/>
        </w:rPr>
      </w:pPr>
    </w:p>
    <w:p w14:paraId="2FD5E1A9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3B3ED0AF" w14:textId="418F7127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>&gt;L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 xml:space="preserve">eft border 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T-DNA 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fragment</w:t>
      </w:r>
      <w:ins w:id="1" w:author="Don  Weeks" w:date="2013-08-10T16:45:00Z">
        <w:r w:rsidR="002E2F7A">
          <w:rPr>
            <w:rFonts w:ascii="Arial" w:hAnsi="Arial" w:cs="Arial"/>
            <w:b/>
            <w:sz w:val="22"/>
            <w:szCs w:val="22"/>
            <w:u w:val="single"/>
          </w:rPr>
          <w:t xml:space="preserve"> </w:t>
        </w:r>
      </w:ins>
      <w:r w:rsidR="003A48B4" w:rsidRPr="00F2410B">
        <w:rPr>
          <w:rFonts w:ascii="Arial" w:hAnsi="Arial" w:cs="Arial"/>
          <w:b/>
          <w:sz w:val="22"/>
          <w:szCs w:val="22"/>
          <w:u w:val="single"/>
        </w:rPr>
        <w:t>(green)</w:t>
      </w:r>
    </w:p>
    <w:p w14:paraId="73D89D91" w14:textId="77777777" w:rsidR="007D68FD" w:rsidRPr="00F2410B" w:rsidRDefault="007D68FD" w:rsidP="007D68FD">
      <w:pPr>
        <w:jc w:val="both"/>
        <w:rPr>
          <w:rFonts w:ascii="Courier New" w:hAnsi="Courier New" w:cs="Courier New"/>
          <w:b/>
          <w:caps/>
          <w:u w:val="single"/>
        </w:rPr>
      </w:pPr>
    </w:p>
    <w:p w14:paraId="5821B544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  <w:highlight w:val="green"/>
        </w:rPr>
        <w:t>GCAGGATATATTCAATTGTAAAT</w:t>
      </w:r>
      <w:r w:rsidRPr="00F14936">
        <w:rPr>
          <w:rFonts w:ascii="Courier New" w:hAnsi="Courier New" w:cs="Courier New"/>
          <w:caps/>
        </w:rPr>
        <w:t>GGCTTCATGTCCGGGAAATCTACATGGATCAGCAATGAGTATGATGGTCAATATGGAGAAAAAGAAAGAGTAATTACCAATTTTTTTTCAATTCAAAAATGTAGATGTCCGCAGCGTTATTATAAAATGAAAGTACATTTTGATAAAACGACAAATTACGATCCGTCGTATTTATAGGCGAAAGCAATAAACAAATTATTCTAATTCGGAAATCTTTATTTCGACGTGTCTACATTCACGTCCAAATGGGGGCTTAGATGAGAAACTTCACGATCGGC</w:t>
      </w:r>
    </w:p>
    <w:p w14:paraId="2033D9A2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0030CCDC" w14:textId="0F4A54EB" w:rsidR="007D68FD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&gt;CaMV 35S 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promoter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>/mHSP70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intron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>/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clover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 GFP-NptII/T35S 3’/SbfI</w:t>
      </w:r>
    </w:p>
    <w:p w14:paraId="6B2FBF74" w14:textId="77777777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</w:p>
    <w:p w14:paraId="21D0B370" w14:textId="77777777" w:rsidR="007D68FD" w:rsidRPr="00F14936" w:rsidRDefault="007D68FD" w:rsidP="007D68FD">
      <w:pPr>
        <w:jc w:val="both"/>
        <w:rPr>
          <w:rFonts w:ascii="Courier New" w:hAnsi="Courier New" w:cs="Courier New"/>
          <w:b/>
          <w:caps/>
          <w:u w:val="single"/>
        </w:rPr>
      </w:pPr>
      <w:r w:rsidRPr="00F14936">
        <w:rPr>
          <w:rFonts w:ascii="Courier New" w:hAnsi="Courier New" w:cs="Courier New"/>
          <w:caps/>
        </w:rPr>
        <w:t>TCTAGAACATGGTGGAGCACGACACTCTCGTCTACTCCAAGAATATCAAAGATACAGTCTCAGAAGACCAGAGGGCTATTGAGACTTTTCAACAAAGGGTAATATCGGGAAACCTCCTCGGATTCCATTGCCCAGCTATCTGTCACTTCATCGAAAGGACAGTAGAAAAGGAAGATGGCTTCTACAAATGCCATCATTGCGATAAAGGAAAGGCTATCGTTCAAGATGCCTCTACCGACAGTGGTCCCAAAGATGGACCCCCACCCACGAGGAACATCGTGGAAAAAgaagacgttccaaccacgtcttcaaagcaagtggattgatgtgacatctccactgacgtaagggatgacgcacaatcccactatccttcgcaag</w:t>
      </w:r>
      <w:r w:rsidRPr="00F14936">
        <w:rPr>
          <w:rFonts w:ascii="Courier New" w:hAnsi="Courier New" w:cs="Courier New"/>
          <w:i/>
          <w:caps/>
        </w:rPr>
        <w:t>acccttcctctatataaggaagttcatttcatttggagaggacacGCTCTCGA</w:t>
      </w:r>
      <w:r w:rsidRPr="00F14936">
        <w:rPr>
          <w:rFonts w:ascii="Courier New" w:hAnsi="Courier New" w:cs="Courier New"/>
          <w:caps/>
        </w:rPr>
        <w:t>CACCGTCTTCGGTACGCGCTCACTCCGCCCTCTGCCTTTGTTACTGCCACGTTTCTCTGAATGCTCTCTTGTGTGGTGATTGCTGAGAGTGGTTTAGCTGGATCTAGAATTACACTCTGAAATCGTGTTCTGCCTGTGCTGATTACTTGCCGTCCTTTGTAGCAGCAAAATATAGGGACATGGTAGTACGAAACGAAGATAGAACCTACACAGCAATACGAGAAATGTGTAATTTGGTGCTTAGCGGTATTTATTTAAGCACATGTTGGTGTTATAGGGCACTTGGATTCAGAAGTTTGCTGTTAATTTAGGCACAGGCTTCATACTACATGGGTCAATAGTATAGGGATTCATATTATAGGCGATACTATAATAATTTGTTCGTCTGCAGAGCTTATTATTTGCCAAAATTAGATATTCCTATTCTGTTTTTGTTTGTGTGCTGTTAAATTGTTAACGCCTGAAGGAATAAATATAAATGACGAAATTTTGATGTTTATCTCTGCTCCTTTATTGTGACCATAAGTCAAGATCAGATGCACTTGTTTTAAATATTGTTGTCTGAAGAAATAAGTACTGACAGTATTTTGATGCATTGATCTGCTTGTTTGTTGTAACAAAATTTAAAAATAAAGAGTTTCCTTTTTGTTGCTCTCCTTACCTCCTGATGGTATCTAGTATCTACCAACTGACACTATATTGCTTCTCTTTACATACGTATCTTGCTCGATGCCTTCTCCCTAGTGTTGACCAGTGTTACTCACATAGTCTTTGCTCATTTCATTGTAATGCAGATACCAAGCGGCTCGACACCGTCTTCGGTACGCGCTCACTCCGCCCTCTGCCTTTGTTACTGCCACGTTTCTCTGAATGCTCTCTTGTGTGGTGATTGCTGAGAGTGGTTTAGCTGGATCTAGAATTACACTCTGAAATCGTGTTCTGCCTGTGCTGATTACTTGCCGTCCTTTGTAGCAGCAAAATATAGGGACATGGTAGTACGAAACGAAGATAGAACCTACACAGCAATACGAGAAATGTGTAATTTGGTGCTTAGCGGTATTTATTTAAGCACATGTTGGTGTTATAGGGCACTTGGATTCAGAAGTTTGCTGTTAATTTAGGCACAGGCTTCATACTACATGGGTCAATAGTATAGGGA</w:t>
      </w:r>
      <w:r w:rsidRPr="00F14936">
        <w:rPr>
          <w:rFonts w:ascii="Courier New" w:hAnsi="Courier New" w:cs="Courier New"/>
          <w:caps/>
        </w:rPr>
        <w:lastRenderedPageBreak/>
        <w:t>TTCATATTATAGGCGATACTATAATAATTTGTTCGTCTGCAGAGCTTATTATTTGCCAAAATTAGATATTCCTATTCTGTTTTTGTTTGTGTGCTGTTAAATTGTTAACGCCTGAAGGAATAAATATAAATGACGAAATTTTGATGTTTATCTCTGCTCCTTTATTGTGACCATAAGTCAAGATCAGATGCACTTGTTTTAAATATTGTTGTCTGAAGAAATAAGTACTGACAGTATTTTGATGCATTGATCTGCTTGTTTGTTGTAACAAAATTTAAAAATAAAGAGTTTCCTTTTTGTTGCTCTCCTTACCTCCTGATGGTATCTAGTATCTACCAACTGACACTATATTGCTTCTCTTTACATACGTATCTTGCTCGATGCCTTCTCCCTAGTGTTGACCAGTGTTACTCACATAGTCTTTGCTCATTTCATTGTAATGCAGATACCAAGCGGCTCGACCCCACCACCATGGTGAGCAAGGGCGAGGAGCTGTTCACTGGGGTGGTGCCCATCCTGGTCGAGCTGGACGGCGACGTGAACGGCCACAAGTTCAGCGTCCGAGGCGAGGGCGAGGGCGACGCCACCAACGGCAAGCTGACCCTGAAGTTCATCTGCACCACCGGCAAGCTGCCCGTGCCCTGGCCCACCCTCGTGACCACCTTCGGCTACGGCGTGGCCTGCTTCAGCCGCTACCCCGACCACATGAAGCAGCACGACTTCTTCAAGTCCGCCATGCCCGAAGGCTACGTCCAGGAGCGCACCATCTCTTTCAAGGACGACGGCACCTACAAGACCCGAGCCGAGGTGAAGTTCGAGGGCGACACCCTGGTGAACCGCATCGAGCTGAAGGGCATCGACTTCAAGGAGGACGGCAACATCCTGGGGCACAAGCTGGAGTACAACTTCAACAGCCACAACGTCTACATCACGGCTGACAAGCAGAAGAACGGCATCAAGGCCAACTTCAAGATCCGCCACAACGTCGAGGACGGCAGCGTCCAGCTCGCCGACCACTACCAGCAGAACACGCCCATCGGCGACGGTCCCGTGCTGCTGCCCGACAACCACTACCTGAGCCACCAGTCCGCTCTGAGCAAGGACCCCAACGAGAAGCGCGACCACATGGTCCTGCTGGAGTTCGTCACCGCAGCTGGCATCACCCACGGCATGGACGAGCTGTACAAGCCGCGG</w:t>
      </w:r>
      <w:r w:rsidRPr="00F14936">
        <w:rPr>
          <w:rFonts w:ascii="Courier New" w:hAnsi="Courier New" w:cs="Courier New"/>
          <w:caps/>
          <w:lang w:val="en"/>
        </w:rPr>
        <w:t>ggaggaagcAtgatcgagcaggacggcctgcacgcTggctccccAgcTgcctgggtggagaggctgttcggctacgactgggcTcagcagaccatcggctgctccgacgcTgccgtgttcaggctgtccGCAcagggcaggccAgtgctgttcgtgaagaccgacctgtccggAgccctgaacgagctCcaggacgaggcAgccaggctgtcctggctggccaccaccggAgtgccgtgcgcAgccgtgctggacgtggtgaccgaggcAggcagggactggctgctgctgggcgaggtgccAggccaggacctgctgtcctcccacctggcAccggCAgagaaggtgtccatcatggccgacgccatgaggaggctgcacaccctggacccAgccacctgcccgttcgaccaccaggccaagcacaggatcgagagggccaggaccaggatggaggcAggcctggtggaccaggacgacctggacgaggagcaccagggcctggcAccAgccgagctgttcgccaggctgaaggccaggatgccggacggcgaggacctggtggtgacccacggcgacgcctgcctgccgaacatcatggtggagaacggcaggttctccggcttcatcgactgcggcaggctgggcgtggccgaccgctaccaggacatcgccctggccaccagggacatcgccgaggagctgggAggcgagtgggcagacaggttcctggtgctgtacggcatcgcAgcAccggactcccagaggatcgccttctaccgcctgctggacgagttcttcTGA</w:t>
      </w:r>
      <w:r w:rsidRPr="00F14936">
        <w:rPr>
          <w:rFonts w:ascii="Courier New" w:hAnsi="Courier New" w:cs="Courier New"/>
          <w:caps/>
        </w:rPr>
        <w:t>AAATCACCAGtctctctctacaaatctatctctctctatttttctcCAGAATAATGTGTGAGTAGTTCCCAGATAAGGGAATTAGGGTTCTTATAGGGTTTCGCTCATGTGTTGAGCATATAAGAAACCCTTAGTATGTATTTGTATTTGTAAAATACTTCTATCAATAAAATTTCTAATTCCTAAAACCAAAATCCAGT CCTGCAGG</w:t>
      </w:r>
    </w:p>
    <w:p w14:paraId="5E809FEF" w14:textId="77777777" w:rsidR="007D68FD" w:rsidRPr="00F14936" w:rsidRDefault="007D68FD" w:rsidP="007D68FD">
      <w:pPr>
        <w:jc w:val="both"/>
        <w:rPr>
          <w:rFonts w:ascii="Courier New" w:hAnsi="Courier New" w:cs="Courier New"/>
          <w:b/>
          <w:caps/>
          <w:u w:val="single"/>
        </w:rPr>
      </w:pPr>
    </w:p>
    <w:p w14:paraId="07848246" w14:textId="27B2B059" w:rsidR="007D68FD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>&gt;M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aize ubiquitin 1 promoter/intron</w:t>
      </w:r>
    </w:p>
    <w:p w14:paraId="018660DF" w14:textId="77777777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</w:p>
    <w:p w14:paraId="1B3EE949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GCATGCAAGCTGATCCACTAGAggccatggcggccgCactaggctgcagtgcagcgtgacccggtcgtgcccctctctagagataatgagcattgcatgtctaagttataaaaaattaccacatattttttttgtcacacttgtttgaagtgcagtttatctatctttatacatatatttaaactttactctacgaataatataatctatagtactacaataatatcagtgttttagagaatcatataaatgaacagttagacatggtctaaaggacaattgagtattttgacaacaggactctacagttttatctttttagtgtgcatgtgttctcctttttttttgcaaata</w:t>
      </w:r>
      <w:r w:rsidRPr="00F14936">
        <w:rPr>
          <w:rFonts w:ascii="Courier New" w:hAnsi="Courier New" w:cs="Courier New"/>
          <w:caps/>
        </w:rPr>
        <w:lastRenderedPageBreak/>
        <w:t>gcttcacctatataatacttcatccattttattagtacatccatttagggtttagggttaatggtttttatagactaatttttttagtacatctattttattctattttagcctctaaattaagaaaactaaaactctattttagtttttttatttaataatttagatataaaatagaataaaataaagtgactaaaaattaaacaaataccctttaagaaattaaaaaaactaaggaaacatttttcttgtttcgagtagataatgccagcctgttaaacgccgtcgatcgacgagtctaacggacaccaaccagcgaaccagcagcgtcgcgtcgggccaagcgaagcagacggcacggcatctctgtcgctgcctctggacccctctcgagagttccgctccaccgttggacttgctccgctgtcggcatccagaaattgcgtggcggagcggcagacgtgagccggcacggcaggcggcctcctcctcctctcacggcaccggcagctacgggggattcctttcccaccgctccttcgctttcccttcctcgcccgccgtaataaatagacaccccctccacaccctctttccccaacctcgtgttgttcggagcgcacacacacacaaccagatctcccccaaatccacccgtcggcacctccgcttcaaggtacgccgctcgtcctccccccccccccctctctaccttctctagatcggcgttccggtccatggttagggcccggtagttctacttctgttcatgtttgtgttagatccgtgtttgtgttagatccgtgctgctagcgttcgtacacggatgcgacctgtacgtcagacacgttctgattgctaacttgccagtgtttctctttggggaatcctgggatggctctagccgttccgcagacgggatcgatctaggataggtatacatgttgatgtgggttttactgatgcatatacatgatggcatatgcagcatctattcatatgctctaaccttgagtacctatctattataataaacaagtatgttttataattattttgatcttgatatacttggatgatggcatatgcagcagctatatgtggatttttttagccctgccttcatacgctatttatttgcttggtactgtttcttttgtcgatgctcaccctgttgtttggtgttacttctgcag gtactagtt ggatcc</w:t>
      </w:r>
    </w:p>
    <w:p w14:paraId="578857AE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2498A277" w14:textId="17DE4892" w:rsidR="007D68FD" w:rsidRPr="002E2F7A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2E2F7A">
        <w:rPr>
          <w:rFonts w:ascii="Arial" w:hAnsi="Arial" w:cs="Arial"/>
          <w:b/>
          <w:caps/>
          <w:sz w:val="22"/>
          <w:szCs w:val="22"/>
          <w:u w:val="single"/>
        </w:rPr>
        <w:t>&gt;D</w:t>
      </w:r>
      <w:r w:rsidR="003A48B4" w:rsidRPr="002E2F7A">
        <w:rPr>
          <w:rFonts w:ascii="Arial" w:hAnsi="Arial" w:cs="Arial"/>
          <w:b/>
          <w:sz w:val="22"/>
          <w:szCs w:val="22"/>
          <w:u w:val="single"/>
        </w:rPr>
        <w:t>s</w:t>
      </w:r>
      <w:r w:rsidRPr="002E2F7A">
        <w:rPr>
          <w:rFonts w:ascii="Arial" w:hAnsi="Arial" w:cs="Arial"/>
          <w:b/>
          <w:caps/>
          <w:sz w:val="22"/>
          <w:szCs w:val="22"/>
          <w:u w:val="single"/>
        </w:rPr>
        <w:t xml:space="preserve">RED2 </w:t>
      </w:r>
      <w:r w:rsidR="003A48B4" w:rsidRPr="002E2F7A">
        <w:rPr>
          <w:rFonts w:ascii="Arial" w:hAnsi="Arial" w:cs="Arial"/>
          <w:b/>
          <w:sz w:val="22"/>
          <w:szCs w:val="22"/>
          <w:u w:val="single"/>
        </w:rPr>
        <w:t>out of frame</w:t>
      </w:r>
      <w:r w:rsidRPr="002E2F7A">
        <w:rPr>
          <w:rFonts w:ascii="Arial" w:hAnsi="Arial" w:cs="Arial"/>
          <w:b/>
          <w:caps/>
          <w:sz w:val="22"/>
          <w:szCs w:val="22"/>
          <w:u w:val="single"/>
        </w:rPr>
        <w:t>/NOS3’</w:t>
      </w:r>
    </w:p>
    <w:p w14:paraId="0E9D6EC6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  <w:u w:val="single"/>
        </w:rPr>
      </w:pPr>
    </w:p>
    <w:p w14:paraId="48AF569B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CTCGAGCAACAAACCATGGGCCAATTGACGGGGCCACTAGGGACAGGATTGGGCCTCCTCCGAGAACGTCATCACCGAGTTCATGCGCTTCAAGGTGCGCATGGAGGGCACCGTGAACGGCCACGAGTTCGAGATCGAGGGCGAGGGCGAGGGCCGCCCCTACGAGGGCCACAACACCGTGAAGCTGAAGGTGACCAAGGGCGGCCCCCTGCCCTTCGCCTGGGACATCCTGTCCCCCCAGTTCCAGTACGGCTCCAAGGTGTACGTGAAGCACCCCGCCGACATCCCCGACTACAAGAAGCTGTCCTTCCCCGAGGGCTTCAAGTGGGAGCGCGTGATGAACTTCGAGGACGGCGGCGTGGCGACCGTGACCCAGGACTCCTCCCTGCAGGACGGCTGCTTCATCTACAAGGTGAAGTTCATCGGCGTGAACTTCCCCTCCGACGGCCCCGTGATGCAGAAGAAGACCATGGGCTGGGAGGCCTCCACCGAGCGCCTGTACCCCCGCGACGGCGTGCTGAAGGGCGAGACCCACAAGGCCCTGAAGCTGAAGGACGGCGGCCACTACCTGGTGGAGTTCAAGTCCATCTACATGGCCAAGAAGCCCGTGCAGCTGCCCGGCTACTACTACGTGGACGCCAAGCTGGACATCACCTCCCACAACGAGGACTACACCATCGTGGAGCAGTACGAGCGCACCGAGGGCCGCCACCACCTGTTCCTGTGACCGCGGAATGAGCTCTGTCCAACAGTCTCAGGGTTAATGTCTATGTATCTTAAATAATGTTGTCGGCGATCGTTCAAACATTTGGCAATAAAGTTTCTTAAGATTGAATCCTGTTGCCGGTCTTGCGATGATTATCATATAATTTCTGTTGAATTACGTTAAGCATGTAATAATTAACATGTAATGCATGACGTTATTTATGAGATGGGTTTTTATGATTAGAGTCCCGCAATTATACATTTAATACGCGATAGAAAACAAAATATAGCGCGCAAACTAGGATAAATTATCGCGCGCGGTGTCATCTATGTTACTAGATC</w:t>
      </w:r>
    </w:p>
    <w:p w14:paraId="099A4663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7E8B01C7" w14:textId="603344DD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>&gt;R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 xml:space="preserve">ice </w:t>
      </w:r>
      <w:r w:rsidR="003A48B4">
        <w:rPr>
          <w:rFonts w:ascii="Arial" w:hAnsi="Arial" w:cs="Arial"/>
          <w:b/>
          <w:caps/>
          <w:sz w:val="22"/>
          <w:szCs w:val="22"/>
          <w:u w:val="single"/>
        </w:rPr>
        <w:t xml:space="preserve">Act1 </w:t>
      </w:r>
      <w:r w:rsidR="003A48B4">
        <w:rPr>
          <w:rFonts w:ascii="Arial" w:hAnsi="Arial" w:cs="Arial"/>
          <w:b/>
          <w:sz w:val="22"/>
          <w:szCs w:val="22"/>
          <w:u w:val="single"/>
        </w:rPr>
        <w:t>promoter/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intron</w:t>
      </w:r>
    </w:p>
    <w:p w14:paraId="35D029E0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  <w:u w:val="single"/>
        </w:rPr>
      </w:pPr>
    </w:p>
    <w:p w14:paraId="0DE35683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AAGCTTGCATGCCTGCAGGTCGAGGTCATTCATATGCTTGAGAAGAGAGTCGGGATAGTCCAAAATAAAACAAAGGTAAGATTACCTGGTCAAAAGTGAAAACATCAGTTAAAAGGTG</w:t>
      </w:r>
      <w:r w:rsidRPr="00F14936">
        <w:rPr>
          <w:rFonts w:ascii="Courier New" w:hAnsi="Courier New" w:cs="Courier New"/>
          <w:caps/>
        </w:rPr>
        <w:lastRenderedPageBreak/>
        <w:t>GTATAAAGTAAAATATCGGTAATAAAAGGTGGCCCAAAGTGAAATTTACTCTTTTCTACTATTATAAAAATTGAGGATGTTTTGTCGGTACTTTGATACGTCATTTTTGTATGAATTGGTTTTTAAGTTTATTCGCGATTTGGAAATGCATATCTGTATTTGAGTCGGTTTTTAAGTTCGTTGCTTTTGTAAATACAGAGGGATTTGTATAAGAAATATCTTTAAAAAACCCATATGCTAATTTGACATAATTTTTGAGAAAAATATATATTCAGGCGAATTCCACAATGAACAATAATAAGATTAAAATAGCTTGCCCCCGTTGCAGCGATGGGTATTTTTTCTAGTAAAATAAAAGATAAACTTAGACTCAAAACATTTACAAAAACAACCCCTAAAGTCCTAAAGCCCAAAGTGCTATGCACGATCCATAGCAAGCCCAGCCCAACCCAACCCAACCCAACCCACCCCAGTGCAGCCAACTGGCAAATAGTCTCCACCCCCGGCACTATCACCGTGAGTTGTCCGCACCACCGCACGTCTCGCAGCCAAAAAAAAAAAAAGAAAGAAAAAAAAGAAAAAGAAAAACAGCAGGTGGGTCCGGGTCGTGGGGGCCGGAAAAGCGAGGAGGATCGCGAGCAGCGACGAGGCCCGGCCCTCCCTCCGCTTCCAAAGAAACGCCCCCCATCGCCACTATATACATACCCCCCCCTCTCCTCCCATCCCCCCAACCCTACCACCACCACCACCACCACCTCCTCCCCCCTCGCTGCCGGACGACGAGCTCCTCCCCCCTCCCCCTCCGCCGCCGCCGGTAACCACCCCGCCCCTCTCCTCTTTCTTTCTCCGTTTTTTTTTTCGTCTCGGTCTCGATCTTTGGCCTTGGTAGTTTGGGTGGGCGAGAGCGGCTTCGTCGCCCAGATCGGTGCGCGGGAGGGGCGGGATCTCGCGGCTGGCGTCTCCGGGCGTGAGTCGGCCCGGATCaTCGCGGGGAATGGGGCTCTCGGATGTAaATCTGCGATCCGCCGTTGTTGGGGGAGATGATGGGGGGTTTAAAATTTCCGCCATGCTAAACAAGATCAGGAAGAGGGGAAAAGGGCACTATGGTTTATATTTTTATATATTTCTGCTGCTTCGTCAGGCTTAGATGTGCTAaATCTTTCTTTCTTCTTTTTGTGGTAGAATTTGAATCCCTCAGCATTGTTCATCGGTAGTTTTTCTTTTCATGATTTGTGACAAATGCAGCCTCGTGCGGAGCTTTTTTGTAG GTAGACC</w:t>
      </w:r>
    </w:p>
    <w:p w14:paraId="657A94C9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2AAAE1E0" w14:textId="6F30A972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F2410B">
        <w:rPr>
          <w:rFonts w:ascii="Arial" w:hAnsi="Arial" w:cs="Arial"/>
          <w:b/>
          <w:caps/>
          <w:sz w:val="22"/>
          <w:szCs w:val="22"/>
        </w:rPr>
        <w:t>&gt;S</w:t>
      </w:r>
      <w:r w:rsidR="003A48B4" w:rsidRPr="00F2410B">
        <w:rPr>
          <w:rFonts w:ascii="Arial" w:hAnsi="Arial" w:cs="Arial"/>
          <w:b/>
          <w:sz w:val="22"/>
          <w:szCs w:val="22"/>
        </w:rPr>
        <w:t xml:space="preserve">ynthetic </w:t>
      </w:r>
      <w:r w:rsidRPr="00F2410B">
        <w:rPr>
          <w:rFonts w:ascii="Arial" w:hAnsi="Arial" w:cs="Arial"/>
          <w:b/>
          <w:caps/>
          <w:sz w:val="22"/>
          <w:szCs w:val="22"/>
        </w:rPr>
        <w:t>Cas9</w:t>
      </w:r>
    </w:p>
    <w:p w14:paraId="78A815B4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63559798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CTCGAGggcAccATGgacaagaagtactccatcggcctggacatcggcaccaactctgtgggctgggccgtgatcaccgacgagtacaaggtgcccagcaagaaGttcaaggtgctgggcaacaccgaccggcacagcatcaagaagaacctgatcggagccctgctgttcgacagcggcgaGacCgccgaggccacccggctgaagagGaccgccagGagGagGtacaccagGcggaagaaccggatctgctaCctCcaGgagatTttcagcaacgagatggccaaggtggacgacagcttcttccacagGctggaGgagtccttcctggtggaGgaggaCaagaagcacgagcggcaccccatcttcggcaacatcgtggacgaggtggcctaccacgagaagtaccccaccatctaccacctgagGaagaaGctggtggacagcaccgacaaggccgacctgcggctgatctaCctggccctggcccacatgatcaagttccggggAcacttcctgatcgagggcgacctgaaccccgacaacagcgacgtggacaagctgttcatccagctggtCcagacctacaaccagctgttcgaggaGaaccccatcaacgccagcggcgtggacgccaaggccatcctgtctgccagGctgagcaagagcagGcggctggaGaatctgatcgcccagctgccTggcgagaagaagaaCggcctgttcggcaacctgatCgccctgagcctgggcctgacccccaacttcaagagcaacttcgacctggccgaggaCgccaaGctCcagctgagcaaggacacctacgacgacgacctggacaacctgctggcccagatcggcgaccagtacgccgacctgttCctggccgccaagaacctgtccgacgccatcctgctgagcgacatcctgagGgtgaacaccgagatcaccaaggccccActgagcgcctcCatgatcaagagGtacgacgagcaccaccaggacctgaccctgctgaaGgctctcgtgcggcagcagctgcctgagaagtacaaGgagatCttcttcgaccagagcaagaacggctacgccggctacatCgacggcggagccagccaggaGgagttctacaagttcatcaagcccatcctggaGaagatggacggcaccgaggaGctgctcgtgaagctgaacagGgaggacctgctgcggaagcagcggaccttcgacaacggcagcatcccGcaccagatccacctgggagagctgcacgccatCctgAggcggcaggaGgaCtt</w:t>
      </w:r>
      <w:r w:rsidRPr="00F14936">
        <w:rPr>
          <w:rFonts w:ascii="Courier New" w:hAnsi="Courier New" w:cs="Courier New"/>
          <w:caps/>
        </w:rPr>
        <w:lastRenderedPageBreak/>
        <w:t>CtacccgttcctgaaggacaaccgggaGaagatcgagaagatcctgaccttccgcatcccctactacgtgggccctctggccaggggcaacagcagGttcgcctggatgaccagGaagagcgaggaGaccatcaccccgtggaacttcgaggaGgtggtggacaagggcgcttccgcccagagcttcatcgagcggatgaccaacttcgaCaagaacctgcccaacgagaaggtgctgcccaagcacagcctgctgtacgagtacttcaccgtgtaCaacgagctgaccaaGgtgaaGtacgtgaccgagggCatgagGaagccAgccttcctgagcggcgagcagaaGaaggccatcgtggacctgctgttcaagaccaaccggaaGgtgaccgtgaagcagctgaaGgaggactacttcaagaaGatcgagtgcttcgactccgtggaGatcagcggcgtggaGgaCcggttcaacgcctccctgggcacCtaccacgaCctgctgaaGatCatcaaggacaaggacttcctggacaaCgaggaGaacgaggacatCctggaGgaCatcgtgctgaccctgacCctgttCgaggacagGgagatgatcgaggaGcggctgaaGacctaCgcccacctgttcgacgacaaGgtgatgaagcagctgaagcggcggagGtacaccggctggggcaggctgagccggaagctgatcaacggcatccgggacaagcagtccggcaagacCatcctggaCttcctgaagtccgacggcttcgccaacagGaacttcatgcaActgatccacgacgacagcctgaccttCaaGgaggacatccagaaGgcccaggtgtccggccagggcgaCagcctgcacgagcacatCgccaaCctggccggcagcccAgccatCaagaagggcatcctCcagacCgtgaaggtggtggacgagctcgtgaaGgtgatgggcAggcacaagcccgagaacatcgtgatcgaGatggccagGgagaaccagaccacccagaagggacagaagaacagccgcgagagGatgaagcggatcgaGgagggcatcaaGgagctgggcagccagatcctgaaGgaGcacccGgtggaGaacacccagctccagaacgagaagctgtacctgtactacctccagaaCggAcgggaCatgtacgtggaccaggaGctggacatcaaccggctgtccgactacgaCgtggaccaCatcgtgcctcagagcttCctgaaggacgactccatcgacaacaaggtgctgaccagGagcgacaagaacAggggcaagagcgacaacgtgccctccgaGgaggtcgtgaagaagatgaagaactactggcggcagctgctgaacgccaagctgatCacccagagGaagttcgacaaCctgaccaaggccgagCGCggAggcctgagcgaGctggaCaaggccggcttcatcaagagGcagctggtggaGacccggcagatcacCaagcacgtggcCcagatcCtggactcccggatgaacacCaagtacgacgagaaCgacaagctgatccgggaGgtgaaGgtgatcaccctgaagtccaagctggtgtccgaCttccggaaggaCttccagttCtacaaGgtgcgcgagatcaacaactaccaccacgcccacgacgcctacctgaacgccgtcgtgggCaccgccctgatcaaGaagtacccGaagctggaGagcgagttcgtgtacggcgactacaaggtgtacgacgtgcggaagatgatcgccaagagcgagcaggaGatcggcaaggcCaccgccaagtacttcttctactccaacatcatgaacttCttcaagaccgagatCaccctggccaacggcgagatccggaagcggccActgatcgagacCaacggcgaGaccggCgagatcgtgtgggaCaagggAcgggaCttCgccaccgtgcggaaGgtgctgagcatgccGcaGgtgaaCatcgtgaaGaagaccgaggtCcagacCggAggcttcagcaaGgagtcCatcctgcccaagaggaacagcgaCaagctgatcgccagGaagaaggactgggacccGaagaagtacggcggcttcgacagccccaccgtggcctaCtcCgtgctggtggtggccaaGgtggaGaagggcaagtccaagaaGctgaagagCgtgaaGgagctgctggggatcaccatcatggaGagGagcagcttcgagaagaatcccatcgacttCctggaGgccaagggctacaaGgaGgtgaaGaaggacctgatcatcaagctgccCaagtactccctgttcgagctggaGaacggccggaagagGatgctggcctcCgcAggcgaGcttcagaagggCaacgaGctAgccctgccctccaaGtaCgtgaacttcctgtacctggccagccactaCgagaagctgaagggcAGCccGgaggaCaaCgagcagaaGcagctgttCgtggaGcagcacaagcactacctggacgagatcatcgagcagatcagcgagttctccaagagGgtgatcctggccgacgctaaCctggacaaGgtgctgtccgcctacaacaagcaccgggaCaagcccatcagGgagcaggccgagaaCatcatccacctgttCaccctgaccaaCctgggagcGcctgccgccttcaagtacttCgacaccaccatcgaccggaagaggtacaccagcaccaaGgaggtgctggacgccaccctgatccaccagagcatcacc</w:t>
      </w:r>
      <w:r w:rsidRPr="00F14936">
        <w:rPr>
          <w:rFonts w:ascii="Courier New" w:hAnsi="Courier New" w:cs="Courier New"/>
          <w:caps/>
        </w:rPr>
        <w:lastRenderedPageBreak/>
        <w:t>ggcctgtacgagacCcggatcgac</w:t>
      </w:r>
      <w:r>
        <w:rPr>
          <w:rFonts w:ascii="Courier New" w:hAnsi="Courier New" w:cs="Courier New"/>
          <w:caps/>
        </w:rPr>
        <w:t>CtgtcCcagctgggaggcgac</w:t>
      </w:r>
      <w:r w:rsidRPr="00F14936">
        <w:rPr>
          <w:rFonts w:ascii="Courier New" w:hAnsi="Courier New" w:cs="Courier New"/>
          <w:caps/>
        </w:rPr>
        <w:t>GGCAGCGGGAGCGACCCAAAgAAGAAGCGGAAGGTAGAcCCtAAgAAGAAGcgCAAgGTcTGACCGCGG</w:t>
      </w:r>
    </w:p>
    <w:p w14:paraId="65A59023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1B977A77" w14:textId="38CE8353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&gt;OCS 3’ 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terminator</w:t>
      </w:r>
    </w:p>
    <w:p w14:paraId="1D41E25A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  <w:u w:val="single"/>
        </w:rPr>
      </w:pPr>
    </w:p>
    <w:p w14:paraId="0395563D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CTGCTTTAATGAGATATGCGAGACGCCTATGATCGCATGATATTTGCTTTCAATTCTGTTGTGCACGTTGTAAAAACCTGAGCATGTGTAGCTCAGATCCTTACCGCCGGTTTCGGTTCATTCTAATGAATATATCACCCGTTACTATCGTATTTTTATGAATAATATTCTCCGTTCAATTTACTGATTGTACCCTACTACTTATATGTACAATATTAAAATGAAAACAATATATTGTGCTGAATAGGTTTATAGCGACATCTATGATAGAGCGCCACAATAACAAACAATTGCGTTTTATTATTACAAATCCAATTTT</w:t>
      </w:r>
    </w:p>
    <w:p w14:paraId="131A16D6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6AEADDD1" w14:textId="22BA0FD6" w:rsidR="007D68FD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>&gt; R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ice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 U6/T2 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 xml:space="preserve">guide sequence 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>(D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s</w:t>
      </w: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RED2 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target homology in yellow)</w:t>
      </w:r>
    </w:p>
    <w:p w14:paraId="4F4C7F1B" w14:textId="77777777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</w:p>
    <w:p w14:paraId="44B5031A" w14:textId="77777777" w:rsidR="007D68FD" w:rsidRPr="00F14936" w:rsidRDefault="007D68FD" w:rsidP="007D68FD">
      <w:pPr>
        <w:jc w:val="both"/>
        <w:rPr>
          <w:rStyle w:val="exon"/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CccgggTTTGTGAAAGTTGAATTACGGCATAGCCGAAGGAATAACAGAATCGTTTCACACTTTCGTAACAAAGGTCTTCTTATCATGTTTCAGACGATGGAGGCAAGGCTGATCAAAGTGATCAAGCACATAAACGCATTTTTTTACCATGTTTCACTCCATAAGCGTCTGAGATTATCACAAGTCACGTCTAGTAGTTTGATGGTACACTAGTGACAATCAGTTCGTGCAGACAGAGCTCATACTTGACTACTTGAGCGATTACAGGCGAAAGTGTGAAACGCATGTGATGTGGGCTGGGAGGAGGAGAATATATACTAATGGGCCGTATCCTGATTTGGGCTGCGTCGGAAGGTGCAGCCCACGCGCGCCGTACCGCGCGGGTGGCGCTGCTACCCACTTTAGTCCGTTGGATGGGGATCCGATGGTTTGCGCGGTGGCGTTGCGGGGGATGTTTAGTACCACATCGGAAACCGAAAGACGATGGAACCAGCTTATAAACCCGCGCGCTGTAGTCAGCTT</w:t>
      </w:r>
      <w:r w:rsidRPr="00F14936">
        <w:rPr>
          <w:rFonts w:ascii="Courier New" w:hAnsi="Courier New" w:cs="Courier New"/>
          <w:bCs/>
          <w:caps/>
          <w:highlight w:val="yellow"/>
        </w:rPr>
        <w:t>G</w:t>
      </w:r>
      <w:r w:rsidRPr="00F14936">
        <w:rPr>
          <w:rFonts w:ascii="Courier New" w:hAnsi="Courier New" w:cs="Courier New"/>
          <w:caps/>
          <w:highlight w:val="yellow"/>
        </w:rPr>
        <w:t>GGGCCACTAGGGACAGGAT</w:t>
      </w:r>
      <w:r w:rsidRPr="00F14936">
        <w:rPr>
          <w:rFonts w:ascii="Courier New" w:hAnsi="Courier New" w:cs="Courier New"/>
          <w:bCs/>
          <w:caps/>
        </w:rPr>
        <w:t>GTTTTAGAGCTAGAAATAGCAAGTTAAAATAAGGCTAGTCCGTTATCAACTTGAAAAAGTGGCACCGAGTCGGTGCT</w:t>
      </w:r>
      <w:r w:rsidRPr="00F14936">
        <w:rPr>
          <w:rStyle w:val="exon"/>
          <w:rFonts w:ascii="Courier New" w:hAnsi="Courier New" w:cs="Courier New"/>
          <w:caps/>
        </w:rPr>
        <w:t>TTTTTTTT</w:t>
      </w:r>
      <w:r w:rsidRPr="00F14936">
        <w:rPr>
          <w:rFonts w:ascii="Courier New" w:hAnsi="Courier New" w:cs="Courier New"/>
          <w:caps/>
        </w:rPr>
        <w:t xml:space="preserve">GCGAATTCTGGCCAGGTCCTTGCGCGTTCGGTATTTT </w:t>
      </w:r>
      <w:r w:rsidRPr="00F14936">
        <w:rPr>
          <w:rStyle w:val="exon"/>
          <w:rFonts w:ascii="Courier New" w:hAnsi="Courier New" w:cs="Courier New"/>
          <w:caps/>
        </w:rPr>
        <w:t>GGTACC</w:t>
      </w:r>
    </w:p>
    <w:p w14:paraId="6F44E38B" w14:textId="77777777" w:rsidR="007D68FD" w:rsidRPr="00F14936" w:rsidRDefault="007D68FD" w:rsidP="007D68FD">
      <w:pPr>
        <w:jc w:val="both"/>
        <w:rPr>
          <w:rStyle w:val="exon"/>
          <w:rFonts w:ascii="Courier New" w:hAnsi="Courier New" w:cs="Courier New"/>
          <w:caps/>
        </w:rPr>
      </w:pPr>
    </w:p>
    <w:p w14:paraId="40DA494D" w14:textId="1DB8F467" w:rsidR="007D68FD" w:rsidRPr="00F2410B" w:rsidRDefault="007D68FD" w:rsidP="007D68FD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F2410B">
        <w:rPr>
          <w:rFonts w:ascii="Arial" w:hAnsi="Arial" w:cs="Arial"/>
          <w:b/>
          <w:caps/>
          <w:sz w:val="22"/>
          <w:szCs w:val="22"/>
          <w:u w:val="single"/>
        </w:rPr>
        <w:t xml:space="preserve">T-DNA </w:t>
      </w:r>
      <w:r w:rsidR="003A48B4" w:rsidRPr="00F2410B">
        <w:rPr>
          <w:rFonts w:ascii="Arial" w:hAnsi="Arial" w:cs="Arial"/>
          <w:b/>
          <w:sz w:val="22"/>
          <w:szCs w:val="22"/>
          <w:u w:val="single"/>
        </w:rPr>
        <w:t>right border</w:t>
      </w:r>
      <w:r w:rsidR="003A48B4" w:rsidRPr="00F2410B">
        <w:rPr>
          <w:rFonts w:ascii="Arial" w:hAnsi="Arial" w:cs="Arial"/>
          <w:b/>
          <w:sz w:val="22"/>
          <w:szCs w:val="22"/>
        </w:rPr>
        <w:t xml:space="preserve"> (green)</w:t>
      </w:r>
    </w:p>
    <w:p w14:paraId="113AE7EA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1BDFC6CA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  <w:r w:rsidRPr="00F14936">
        <w:rPr>
          <w:rFonts w:ascii="Courier New" w:hAnsi="Courier New" w:cs="Courier New"/>
          <w:caps/>
        </w:rPr>
        <w:t>CGATCAGATTGTCGTTTCCCGCCTTCGGTTTAAACTATCAGTGTT</w:t>
      </w:r>
      <w:r w:rsidRPr="00F14936">
        <w:rPr>
          <w:rFonts w:ascii="Courier New" w:hAnsi="Courier New" w:cs="Courier New"/>
          <w:caps/>
          <w:highlight w:val="green"/>
        </w:rPr>
        <w:t>TGACAGGATATATTGGCGGGTAAAC</w:t>
      </w:r>
    </w:p>
    <w:p w14:paraId="72D9F17F" w14:textId="77777777" w:rsidR="007D68FD" w:rsidRPr="00F14936" w:rsidRDefault="007D68FD" w:rsidP="007D68FD">
      <w:pPr>
        <w:jc w:val="both"/>
        <w:rPr>
          <w:rFonts w:ascii="Courier New" w:hAnsi="Courier New" w:cs="Courier New"/>
          <w:caps/>
        </w:rPr>
      </w:pPr>
    </w:p>
    <w:p w14:paraId="230016ED" w14:textId="77777777" w:rsidR="00622271" w:rsidRPr="00011E9B" w:rsidRDefault="00622271" w:rsidP="004010B5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14:paraId="62C917ED" w14:textId="0E51CF9E" w:rsidR="00507426" w:rsidRPr="00302E1E" w:rsidRDefault="003036E2" w:rsidP="00471A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051690">
        <w:rPr>
          <w:rFonts w:ascii="Arial" w:hAnsi="Arial" w:cs="Arial"/>
          <w:b/>
        </w:rPr>
        <w:t xml:space="preserve">. </w:t>
      </w:r>
      <w:r w:rsidR="008316F2" w:rsidRPr="00507426">
        <w:rPr>
          <w:rFonts w:ascii="Arial" w:hAnsi="Arial" w:cs="Arial"/>
          <w:b/>
        </w:rPr>
        <w:t>Sequences of primers employed for PCR amplification</w:t>
      </w:r>
      <w:r w:rsidR="008316F2" w:rsidRPr="00507426">
        <w:rPr>
          <w:rFonts w:ascii="Arial" w:hAnsi="Arial" w:cs="Arial"/>
        </w:rPr>
        <w:t xml:space="preserve"> </w:t>
      </w:r>
      <w:r w:rsidR="008316F2" w:rsidRPr="00302E1E">
        <w:rPr>
          <w:rFonts w:ascii="Arial" w:hAnsi="Arial" w:cs="Arial"/>
          <w:b/>
        </w:rPr>
        <w:t xml:space="preserve">of the Cas9 gene of </w:t>
      </w:r>
      <w:r w:rsidR="008316F2" w:rsidRPr="00302E1E">
        <w:rPr>
          <w:rFonts w:ascii="Arial" w:eastAsia="Times New Roman" w:hAnsi="Arial" w:cs="Arial"/>
          <w:b/>
          <w:i/>
        </w:rPr>
        <w:t>Streptococcus pyogenes.</w:t>
      </w:r>
    </w:p>
    <w:p w14:paraId="15F15730" w14:textId="77777777" w:rsidR="00051690" w:rsidRDefault="00051690" w:rsidP="00471AAF">
      <w:pPr>
        <w:rPr>
          <w:rFonts w:ascii="Arial" w:hAnsi="Arial" w:cs="Arial"/>
          <w:b/>
        </w:rPr>
      </w:pPr>
    </w:p>
    <w:p w14:paraId="05D5313F" w14:textId="77777777" w:rsidR="00051690" w:rsidRPr="00A00285" w:rsidRDefault="00051690" w:rsidP="00051690">
      <w:pPr>
        <w:contextualSpacing/>
        <w:rPr>
          <w:rStyle w:val="ffline"/>
          <w:rFonts w:ascii="Arial" w:hAnsi="Arial" w:cs="Arial"/>
        </w:rPr>
      </w:pPr>
      <w:r w:rsidRPr="00A00285">
        <w:rPr>
          <w:rFonts w:ascii="Arial" w:hAnsi="Arial" w:cs="Arial"/>
        </w:rPr>
        <w:t>Cas9-F1, a</w:t>
      </w:r>
      <w:r w:rsidRPr="00A00285">
        <w:rPr>
          <w:rFonts w:ascii="Arial" w:hAnsi="Arial" w:cs="Arial"/>
          <w:u w:val="single"/>
        </w:rPr>
        <w:t>agatct</w:t>
      </w:r>
      <w:r w:rsidRPr="00A00285">
        <w:rPr>
          <w:rStyle w:val="ffline"/>
          <w:rFonts w:ascii="Arial" w:hAnsi="Arial" w:cs="Arial"/>
        </w:rPr>
        <w:t>ATGGATAAGAAATACTCAATAGGCT</w:t>
      </w:r>
    </w:p>
    <w:p w14:paraId="5ECEFD93" w14:textId="77777777" w:rsidR="00051690" w:rsidRDefault="00051690" w:rsidP="00051690">
      <w:pPr>
        <w:rPr>
          <w:rStyle w:val="ffline"/>
          <w:rFonts w:ascii="Arial" w:hAnsi="Arial" w:cs="Arial"/>
        </w:rPr>
      </w:pPr>
      <w:r w:rsidRPr="00A00285">
        <w:rPr>
          <w:rStyle w:val="ffline"/>
          <w:rFonts w:ascii="Arial" w:hAnsi="Arial" w:cs="Arial"/>
        </w:rPr>
        <w:t>Cas9-R1, tcaactagtGTCACCTCCTAGCTGACTCAAATC</w:t>
      </w:r>
    </w:p>
    <w:p w14:paraId="5F844DDA" w14:textId="77777777" w:rsidR="00051690" w:rsidRPr="008316F2" w:rsidRDefault="00051690" w:rsidP="00051690">
      <w:pPr>
        <w:pStyle w:val="Heading1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71AB8380" w14:textId="739694B2" w:rsidR="00051690" w:rsidRDefault="003036E2" w:rsidP="00051690">
      <w:pPr>
        <w:pStyle w:val="Heading1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8316F2" w:rsidRPr="008316F2">
        <w:rPr>
          <w:rFonts w:ascii="Arial" w:hAnsi="Arial" w:cs="Arial"/>
          <w:sz w:val="24"/>
          <w:szCs w:val="24"/>
        </w:rPr>
        <w:t xml:space="preserve">.  </w:t>
      </w:r>
      <w:r w:rsidR="00051690" w:rsidRPr="008316F2">
        <w:rPr>
          <w:rFonts w:ascii="Arial" w:hAnsi="Arial" w:cs="Arial"/>
          <w:sz w:val="24"/>
          <w:szCs w:val="24"/>
        </w:rPr>
        <w:t>Sequence of the</w:t>
      </w:r>
      <w:r w:rsidR="008316F2" w:rsidRPr="008316F2">
        <w:rPr>
          <w:rFonts w:ascii="Arial" w:hAnsi="Arial" w:cs="Arial"/>
          <w:sz w:val="24"/>
          <w:szCs w:val="24"/>
        </w:rPr>
        <w:t xml:space="preserve"> rice</w:t>
      </w:r>
      <w:r w:rsidR="00051690" w:rsidRPr="008316F2">
        <w:rPr>
          <w:rFonts w:ascii="Arial" w:hAnsi="Arial" w:cs="Arial"/>
          <w:sz w:val="24"/>
          <w:szCs w:val="24"/>
        </w:rPr>
        <w:t xml:space="preserve"> U6 promoter/terminator construct</w:t>
      </w:r>
    </w:p>
    <w:p w14:paraId="69F4A0FA" w14:textId="77777777" w:rsidR="008316F2" w:rsidRPr="008316F2" w:rsidRDefault="008316F2" w:rsidP="00051690">
      <w:pPr>
        <w:pStyle w:val="Heading1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14:paraId="5BE0C780" w14:textId="77777777" w:rsidR="00051690" w:rsidRPr="002A3BB1" w:rsidRDefault="00051690" w:rsidP="00051690">
      <w:pPr>
        <w:pStyle w:val="Heading1"/>
        <w:spacing w:before="0" w:beforeAutospacing="0" w:after="0" w:afterAutospacing="0"/>
        <w:rPr>
          <w:rStyle w:val="ffline"/>
          <w:rFonts w:ascii="Arial" w:hAnsi="Arial" w:cs="Arial"/>
          <w:b w:val="0"/>
          <w:color w:val="000000" w:themeColor="text1"/>
          <w:sz w:val="24"/>
          <w:szCs w:val="24"/>
        </w:rPr>
      </w:pPr>
      <w:r w:rsidRPr="002A3BB1">
        <w:rPr>
          <w:rStyle w:val="ffline"/>
          <w:rFonts w:ascii="Arial" w:hAnsi="Arial" w:cs="Arial"/>
          <w:b w:val="0"/>
          <w:color w:val="000000" w:themeColor="text1"/>
          <w:sz w:val="24"/>
          <w:szCs w:val="24"/>
        </w:rPr>
        <w:t>ATGCAAGAACGAACTAAGCCGGACAAAAAAAAAAAGGAGCACATATACAAACCGGTTTTATTCATGAATGGTCACGATGGATGATGGGGCTCAGACTTGAGCTACGAGGCCGCAGGCGAGAGAAGCCTAGTGTGCTCTCTGCTTGTTTGGGCCGTAACGGAGGATACGGCCGACGAGCGTGTACTACCGCGCGGGATGCCGCTGGGCGCTGCGGGGGCCGTTGGATGGGGATCGGTGGGTCGCGGGAGCGTTGAGGGGAGACAGGTTTAGTACCACCTCGCCTACCGAACAATGAAGAACCC</w:t>
      </w:r>
      <w:r w:rsidRPr="002A3BB1">
        <w:rPr>
          <w:rStyle w:val="ffline"/>
          <w:rFonts w:ascii="Arial" w:hAnsi="Arial" w:cs="Arial"/>
          <w:b w:val="0"/>
          <w:color w:val="000000" w:themeColor="text1"/>
          <w:sz w:val="24"/>
          <w:szCs w:val="24"/>
        </w:rPr>
        <w:lastRenderedPageBreak/>
        <w:t>ACCTTATAACCCCGCGCGCTGCCGCTTGT</w:t>
      </w:r>
      <w:r w:rsidRPr="002E2F7A">
        <w:rPr>
          <w:rStyle w:val="ffline"/>
          <w:rFonts w:ascii="Arial" w:hAnsi="Arial" w:cs="Arial"/>
          <w:b w:val="0"/>
          <w:color w:val="000000" w:themeColor="text1"/>
          <w:sz w:val="24"/>
          <w:szCs w:val="24"/>
        </w:rPr>
        <w:t>GTT</w:t>
      </w:r>
      <w:r w:rsidRPr="002E2F7A">
        <w:rPr>
          <w:rFonts w:ascii="Arial" w:hAnsi="Arial" w:cs="Arial"/>
          <w:b w:val="0"/>
          <w:color w:val="000000" w:themeColor="text1"/>
          <w:sz w:val="24"/>
          <w:szCs w:val="24"/>
        </w:rPr>
        <w:t>G</w:t>
      </w:r>
      <w:r w:rsidRPr="002A3BB1">
        <w:rPr>
          <w:rFonts w:ascii="Arial" w:hAnsi="Arial" w:cs="Arial"/>
          <w:b w:val="0"/>
          <w:color w:val="000000" w:themeColor="text1"/>
          <w:sz w:val="24"/>
          <w:szCs w:val="24"/>
        </w:rPr>
        <w:t>GGAGACCGAGGTCTCG</w:t>
      </w:r>
      <w:r w:rsidRPr="002E2F7A">
        <w:rPr>
          <w:rFonts w:ascii="Arial" w:hAnsi="Arial" w:cs="Arial"/>
          <w:b w:val="0"/>
          <w:color w:val="000000" w:themeColor="text1"/>
          <w:sz w:val="24"/>
          <w:szCs w:val="24"/>
        </w:rPr>
        <w:t>GTTT</w:t>
      </w:r>
      <w:r w:rsidRPr="002A3BB1">
        <w:rPr>
          <w:rFonts w:ascii="Arial" w:hAnsi="Arial" w:cs="Arial"/>
          <w:b w:val="0"/>
          <w:color w:val="000000" w:themeColor="text1"/>
          <w:sz w:val="24"/>
          <w:szCs w:val="24"/>
        </w:rPr>
        <w:t>TAGAGCTAGAAATAGCAAGTTAAAATAAGGCTAGTCCGTTT</w:t>
      </w:r>
      <w:r w:rsidRPr="002A3BB1">
        <w:rPr>
          <w:rStyle w:val="ffline"/>
          <w:rFonts w:ascii="Arial" w:hAnsi="Arial" w:cs="Arial"/>
          <w:b w:val="0"/>
          <w:color w:val="000000" w:themeColor="text1"/>
          <w:sz w:val="24"/>
          <w:szCs w:val="24"/>
        </w:rPr>
        <w:t>TTTTTTGAGATTTCCAACCAGGTCCCTGGAGCCCATAGTTTTCCTTGCAGATACGCCCCTCCGCCTATTCCAACTCTTACAACTCGGTCCTTTTTATACATTTCCTTGTCAATTGCACCCTCAGTCTCTACCTTTGCGGATATACCCACAAATGATCATCATTTTAGAATTCACGTTCTGGTCCCTGCGTCCAGTTTTTCCTTGCAGATATACCCATACCTCCTTACAACTCGGTCCTTCACC</w:t>
      </w:r>
    </w:p>
    <w:p w14:paraId="3808E935" w14:textId="77777777" w:rsidR="002A3BB1" w:rsidRDefault="002A3BB1" w:rsidP="00051690">
      <w:pPr>
        <w:pStyle w:val="HTMLPreformatted"/>
        <w:rPr>
          <w:rStyle w:val="ffline"/>
        </w:rPr>
      </w:pPr>
    </w:p>
    <w:p w14:paraId="48E76155" w14:textId="3361949F" w:rsidR="002A3BB1" w:rsidRPr="002A3BB1" w:rsidRDefault="003036E2" w:rsidP="00051690">
      <w:pPr>
        <w:pStyle w:val="HTMLPreformatted"/>
        <w:rPr>
          <w:rStyle w:val="ffline"/>
          <w:rFonts w:ascii="Arial" w:hAnsi="Arial" w:cs="Arial"/>
          <w:b/>
          <w:sz w:val="22"/>
          <w:szCs w:val="22"/>
        </w:rPr>
      </w:pPr>
      <w:r>
        <w:rPr>
          <w:rStyle w:val="ffline"/>
          <w:rFonts w:ascii="Arial" w:hAnsi="Arial" w:cs="Arial"/>
          <w:b/>
          <w:sz w:val="22"/>
          <w:szCs w:val="22"/>
        </w:rPr>
        <w:t>M</w:t>
      </w:r>
      <w:r w:rsidR="002A3BB1" w:rsidRPr="002A3BB1">
        <w:rPr>
          <w:rStyle w:val="ffline"/>
          <w:rFonts w:ascii="Arial" w:hAnsi="Arial" w:cs="Arial"/>
          <w:b/>
          <w:sz w:val="22"/>
          <w:szCs w:val="22"/>
        </w:rPr>
        <w:t xml:space="preserve">.  </w:t>
      </w:r>
      <w:r w:rsidR="002A3BB1" w:rsidRPr="002A3BB1">
        <w:rPr>
          <w:rFonts w:ascii="Arial" w:hAnsi="Arial" w:cs="Arial"/>
          <w:b/>
          <w:sz w:val="22"/>
          <w:szCs w:val="22"/>
        </w:rPr>
        <w:t xml:space="preserve">Sequences of primers employed for PCR amplification of the </w:t>
      </w:r>
      <w:r w:rsidR="0021177A">
        <w:rPr>
          <w:rFonts w:ascii="Arial" w:hAnsi="Arial" w:cs="Arial"/>
          <w:b/>
          <w:sz w:val="22"/>
          <w:szCs w:val="22"/>
        </w:rPr>
        <w:t>rice</w:t>
      </w:r>
      <w:r w:rsidR="0021177A" w:rsidRPr="002A3BB1">
        <w:rPr>
          <w:rFonts w:ascii="Arial" w:hAnsi="Arial" w:cs="Arial"/>
          <w:b/>
          <w:sz w:val="22"/>
          <w:szCs w:val="22"/>
        </w:rPr>
        <w:t xml:space="preserve"> </w:t>
      </w:r>
      <w:r w:rsidR="002A3BB1" w:rsidRPr="002A3BB1">
        <w:rPr>
          <w:rFonts w:ascii="Arial" w:hAnsi="Arial" w:cs="Arial"/>
          <w:b/>
          <w:sz w:val="22"/>
          <w:szCs w:val="22"/>
        </w:rPr>
        <w:t>U6 gene.</w:t>
      </w:r>
    </w:p>
    <w:p w14:paraId="1820532A" w14:textId="2B9DD25A" w:rsidR="002A3BB1" w:rsidRDefault="00051690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  <w:r w:rsidRPr="002A3BB1">
        <w:rPr>
          <w:rStyle w:val="ffline"/>
          <w:rFonts w:ascii="Arial" w:hAnsi="Arial" w:cs="Arial"/>
          <w:sz w:val="22"/>
          <w:szCs w:val="22"/>
        </w:rPr>
        <w:t xml:space="preserve"> </w:t>
      </w:r>
    </w:p>
    <w:p w14:paraId="59525908" w14:textId="60516D47" w:rsidR="00051690" w:rsidRPr="002A3BB1" w:rsidRDefault="00F54473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  <w:r>
        <w:rPr>
          <w:rStyle w:val="ffline"/>
          <w:rFonts w:ascii="Arial" w:hAnsi="Arial" w:cs="Arial"/>
          <w:sz w:val="22"/>
          <w:szCs w:val="22"/>
        </w:rPr>
        <w:t xml:space="preserve">U6P-F1:     </w:t>
      </w:r>
      <w:r w:rsidR="00051690" w:rsidRPr="002A3BB1">
        <w:rPr>
          <w:rStyle w:val="ffline"/>
          <w:rFonts w:ascii="Arial" w:hAnsi="Arial" w:cs="Arial"/>
          <w:sz w:val="22"/>
          <w:szCs w:val="22"/>
        </w:rPr>
        <w:t>ATGCAAGAACGAACTAAGCCGGAC</w:t>
      </w:r>
    </w:p>
    <w:p w14:paraId="57DE46F1" w14:textId="77777777" w:rsidR="002A3BB1" w:rsidRPr="002A3BB1" w:rsidRDefault="002A3BB1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</w:p>
    <w:p w14:paraId="472E7873" w14:textId="0399C8E0" w:rsidR="00051690" w:rsidRPr="002A3BB1" w:rsidRDefault="002A3BB1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  <w:r w:rsidRPr="002A3BB1">
        <w:rPr>
          <w:rStyle w:val="ffline"/>
          <w:rFonts w:ascii="Arial" w:hAnsi="Arial" w:cs="Arial"/>
          <w:sz w:val="22"/>
          <w:szCs w:val="22"/>
        </w:rPr>
        <w:t>U6P-R1</w:t>
      </w:r>
      <w:r w:rsidR="00F54473">
        <w:rPr>
          <w:rStyle w:val="ffline"/>
          <w:rFonts w:ascii="Arial" w:hAnsi="Arial" w:cs="Arial"/>
          <w:sz w:val="22"/>
          <w:szCs w:val="22"/>
        </w:rPr>
        <w:t>:</w:t>
      </w:r>
      <w:r w:rsidRPr="002A3BB1">
        <w:rPr>
          <w:rFonts w:ascii="Arial" w:hAnsi="Arial" w:cs="Arial"/>
          <w:sz w:val="22"/>
          <w:szCs w:val="22"/>
        </w:rPr>
        <w:t xml:space="preserve"> </w:t>
      </w:r>
      <w:r w:rsidRPr="002A3BB1">
        <w:rPr>
          <w:rStyle w:val="ffline"/>
          <w:rFonts w:ascii="Arial" w:hAnsi="Arial" w:cs="Arial"/>
          <w:sz w:val="22"/>
          <w:szCs w:val="22"/>
        </w:rPr>
        <w:t>TTAACTTGCTATTTCTAGCTCTAAAACCGAGACCTCGGTCTCCCAACACAAGCGGCAGCGCGCGGGGTTA</w:t>
      </w:r>
    </w:p>
    <w:p w14:paraId="495C7722" w14:textId="77777777" w:rsidR="002A3BB1" w:rsidRPr="002A3BB1" w:rsidRDefault="002A3BB1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</w:p>
    <w:p w14:paraId="5CCFA6DF" w14:textId="6DDED457" w:rsidR="00051690" w:rsidRPr="002A3BB1" w:rsidRDefault="00F54473" w:rsidP="00051690">
      <w:pPr>
        <w:pStyle w:val="HTMLPreformatted"/>
        <w:rPr>
          <w:rFonts w:ascii="Arial" w:hAnsi="Arial" w:cs="Arial"/>
          <w:sz w:val="22"/>
          <w:szCs w:val="22"/>
        </w:rPr>
      </w:pPr>
      <w:r>
        <w:rPr>
          <w:rStyle w:val="ffline"/>
          <w:rFonts w:ascii="Arial" w:hAnsi="Arial" w:cs="Arial"/>
          <w:sz w:val="22"/>
          <w:szCs w:val="22"/>
        </w:rPr>
        <w:t>U6P-F2:</w:t>
      </w:r>
      <w:r w:rsidR="00051690" w:rsidRPr="002A3BB1">
        <w:rPr>
          <w:rStyle w:val="ffline"/>
          <w:rFonts w:ascii="Arial" w:hAnsi="Arial" w:cs="Arial"/>
          <w:sz w:val="22"/>
          <w:szCs w:val="22"/>
        </w:rPr>
        <w:t xml:space="preserve"> </w:t>
      </w:r>
      <w:r w:rsidR="00051690" w:rsidRPr="002A3BB1">
        <w:rPr>
          <w:rFonts w:ascii="Arial" w:hAnsi="Arial" w:cs="Arial"/>
          <w:sz w:val="22"/>
          <w:szCs w:val="22"/>
        </w:rPr>
        <w:t>TTAGAGCTAGAAATAGCAAGTTAAAATAAGGCTAGTCCGTTT</w:t>
      </w:r>
      <w:r w:rsidR="00051690" w:rsidRPr="002A3BB1">
        <w:rPr>
          <w:rStyle w:val="ffline"/>
          <w:rFonts w:ascii="Arial" w:hAnsi="Arial" w:cs="Arial"/>
          <w:sz w:val="22"/>
          <w:szCs w:val="22"/>
        </w:rPr>
        <w:t>TTTTTTGAGATTTCCAACCAGGTCCCTG</w:t>
      </w:r>
    </w:p>
    <w:p w14:paraId="7B532086" w14:textId="77777777" w:rsidR="002A3BB1" w:rsidRPr="002A3BB1" w:rsidRDefault="002A3BB1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</w:p>
    <w:p w14:paraId="2541A3B6" w14:textId="426D788D" w:rsidR="00051690" w:rsidRDefault="00051690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  <w:r w:rsidRPr="002A3BB1">
        <w:rPr>
          <w:rStyle w:val="ffline"/>
          <w:rFonts w:ascii="Arial" w:hAnsi="Arial" w:cs="Arial"/>
          <w:sz w:val="22"/>
          <w:szCs w:val="22"/>
        </w:rPr>
        <w:t>U6P-R2</w:t>
      </w:r>
      <w:r w:rsidR="00F54473">
        <w:rPr>
          <w:rStyle w:val="ffline"/>
          <w:rFonts w:ascii="Arial" w:hAnsi="Arial" w:cs="Arial"/>
          <w:sz w:val="22"/>
          <w:szCs w:val="22"/>
        </w:rPr>
        <w:t>:</w:t>
      </w:r>
      <w:r w:rsidRPr="002A3BB1">
        <w:rPr>
          <w:rFonts w:ascii="Arial" w:hAnsi="Arial" w:cs="Arial"/>
          <w:sz w:val="22"/>
          <w:szCs w:val="22"/>
        </w:rPr>
        <w:t xml:space="preserve"> </w:t>
      </w:r>
      <w:r w:rsidR="00F54473">
        <w:rPr>
          <w:rFonts w:ascii="Arial" w:hAnsi="Arial" w:cs="Arial"/>
          <w:sz w:val="22"/>
          <w:szCs w:val="22"/>
        </w:rPr>
        <w:t xml:space="preserve">    </w:t>
      </w:r>
      <w:r w:rsidRPr="002A3BB1">
        <w:rPr>
          <w:rFonts w:ascii="Arial" w:hAnsi="Arial" w:cs="Arial"/>
          <w:sz w:val="22"/>
          <w:szCs w:val="22"/>
        </w:rPr>
        <w:t>GGTG</w:t>
      </w:r>
      <w:r w:rsidRPr="002A3BB1">
        <w:rPr>
          <w:rStyle w:val="ffline"/>
          <w:rFonts w:ascii="Arial" w:hAnsi="Arial" w:cs="Arial"/>
          <w:sz w:val="22"/>
          <w:szCs w:val="22"/>
        </w:rPr>
        <w:t>AAGGACCGAGTTGTAAGGAGGTATG</w:t>
      </w:r>
    </w:p>
    <w:p w14:paraId="13D31494" w14:textId="77777777" w:rsidR="007D68FD" w:rsidRPr="002E2F7A" w:rsidRDefault="007D68FD" w:rsidP="00051690">
      <w:pPr>
        <w:pStyle w:val="HTMLPreformatted"/>
        <w:rPr>
          <w:rStyle w:val="ffline"/>
          <w:rFonts w:ascii="Arial" w:hAnsi="Arial" w:cs="Arial"/>
          <w:b/>
          <w:sz w:val="22"/>
          <w:szCs w:val="22"/>
        </w:rPr>
      </w:pPr>
    </w:p>
    <w:p w14:paraId="765EB06D" w14:textId="2FC1BE4C" w:rsidR="007D68FD" w:rsidRDefault="003036E2" w:rsidP="007D68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="005D4851">
        <w:rPr>
          <w:rFonts w:ascii="Arial" w:hAnsi="Arial" w:cs="Arial"/>
          <w:b/>
          <w:sz w:val="22"/>
          <w:szCs w:val="22"/>
        </w:rPr>
        <w:t xml:space="preserve">.  </w:t>
      </w:r>
      <w:r w:rsidR="007D68FD" w:rsidRPr="002E2F7A">
        <w:rPr>
          <w:rFonts w:ascii="Arial" w:hAnsi="Arial" w:cs="Arial"/>
          <w:b/>
          <w:sz w:val="22"/>
          <w:szCs w:val="22"/>
        </w:rPr>
        <w:t>Rice codon optimized Cas9 sequence</w:t>
      </w:r>
    </w:p>
    <w:p w14:paraId="3692A017" w14:textId="77777777" w:rsidR="007D68FD" w:rsidRPr="002E2F7A" w:rsidRDefault="007D68FD" w:rsidP="007D68FD">
      <w:pPr>
        <w:rPr>
          <w:rFonts w:ascii="Arial" w:hAnsi="Arial" w:cs="Arial"/>
          <w:b/>
          <w:sz w:val="22"/>
          <w:szCs w:val="22"/>
        </w:rPr>
      </w:pPr>
    </w:p>
    <w:p w14:paraId="29A3394A" w14:textId="77777777" w:rsidR="007D68FD" w:rsidRDefault="007D68FD" w:rsidP="007D6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2944C0">
        <w:rPr>
          <w:rFonts w:ascii="Courier New" w:eastAsia="Times New Roman" w:hAnsi="Courier New" w:cs="Courier New"/>
          <w:color w:val="FF0000"/>
          <w:sz w:val="20"/>
          <w:szCs w:val="20"/>
        </w:rPr>
        <w:t>ATG</w:t>
      </w:r>
      <w:r w:rsidRPr="002944C0">
        <w:rPr>
          <w:rFonts w:ascii="Courier New" w:eastAsia="Times New Roman" w:hAnsi="Courier New" w:cs="Courier New"/>
          <w:sz w:val="20"/>
          <w:szCs w:val="20"/>
        </w:rPr>
        <w:t>GACTATAAGGATCACGATGGCGACTACAAGGATCATGACATTGACTATAAGGATGACGACGATAAGATGGCACCTAAGAAGAAAAGGAAAGTCGGCATTCATGGCGTTCCGGCAGCCGACAAAAAGTATAGCATCGGCCTCGATATTGGGACAAACTCTGTGGGCTGGGCGGTAATTACCGACGAGTACAAGGTGCCTAGTAAGAAATTTAAAGTGCTCGGAAACACTGACAGGCACTCTATAAAGAAGAACCTGATCGGGGCACTGCTTTTCGACTCCGGAGAGACGGCGGAGGCGACGCGTCTCAAGCGTACCGCGCGCCGCAGGTACACAAGAAGGAAGAATAGGATCTGCTACTTGCAGGAAATCTTCAGTAACGAGATGGCGAAGGTCGACGATAGTTTCTTTCATCGGTTGGAAGAATCGTTCCTCGTAGAGGAGGACAAAAAGCACGAGCGTCACCCAATATTCGGGAATATTGTTGACGAGGTTGCCTACCATGAGAAATATCCTACAATATATCACCTCCGTAAGAAGCTTGTCGATTCAACTGATAAGGCTGATCTCAGACTCATCTATCTTGCCCTCGCACATATGATTAAGTTTCGTGGCCACTTCTTGATTGAAGGCGACCTCAACCCGGACAACTCAGATGTTGACAAGCTTTTTATACAGCTCGTCCAGACATATAACCAGCTGTTTGAAGAGAATCCCATCAATGCGAGTGGGGTTGATGCTAAGGCCATTTTGTCCGCCAGGTTGTCCAAATCTCGCAGACTGGAAAACCTGATCGCACAGCTTCCCGGTGAAAAGAAAAACGGGCTCTTCGGCAATCTCATCGCACTGTCCCTCGGCCTCACCCCAAACTTCAAGTCTAACTTCGACCTGGCCGAGGATGCGAAGCTCCAGCTGTCAAAAGATACATACGACGACGATTTGGACAATCTGCTTGCGCAAATAGGCGACCAGTATGCGGACCTGTTCCTGGCTGCCAAAAATCTGTCAGATGCAATCCTCCTGTCCGATATATTGCGTGTGAACACCGAAATCACGAAGGCACCGCTTAGCGCATCCATGATCAAGAGATACGACGAGCACCATCAGGACCTCACACTCCTCAAGGCGCTTGTTCGTCAGCAGCTTCCCGAGAAATATAAGGAAATTTTTTTCGATCAAAGCAAGAATGGATATGCTGGCTATATTGACGGTGGCGCTTCGCAGGAGGAGTTCTATAAATTCATTAAGCCGATTCTGGAGAAGATGGACGGAACGGAGGAGCTCCTCGTCAAGCTTAACCGGGAAGACCTGTTGCGGAAGCAGAGGACTTTTGATAACGGCTCTATTCCGCACCAAATCCATCTGGGTGAGTTGCACGCAATCTTGAGAAGACAAGAGGATTTCTACCCGTTCCTTAAGGATAACAGAGAGAAGATAGAAAAAATACTGACCTTCAGGATACCATACTATGTGGGCCCACTGGCGCGCGGAAATAGTCGTTTCGCATGGATGACTAGAAAGTCCGAAGAAACGATCACGCCATGGAATTTTGAGGAAGTGGTCGACAAGGGCGCCTCTGCCCAGAGCTTCATCGAAAGGATGACCAATTTTGACAAAAATCTGCCTAACGAAAAGGTGCTTCCGAAGCACAGCCTGTTGTATGAATACTTCACAGTTTATAACGAGCTCACTAAGGTCAAGTACGTCACGGAGGGCATGCGTAAGCCTGCTTTCCTGTCTGGTGAACAAAAAAAGGCGATTGTGGACCTCCTTTTCAAGACGAACCGTAAAGTTACTGTGAAGCAACTGAAAGAGGATTACTTTAAGAAAATTGAGTGCTTCGACAGTGTGGAGATTTCCGGTGTCGAGGACCGGTTTAACGCCAGCCTGGGTACGTATCATGACCTGCTTAAAATTATCAAGGATAAAGATTTCCTGGATAATGAAGAGAACGAAGATATACTGGAGGACATTGTGTTGACTTTGACCCTCTTCGAGGACAGAGAGATGATTGAGGAAAGACTGAAGACCTACGCACACCTTTTTGATGACAAGGTCA</w:t>
      </w:r>
      <w:r w:rsidRPr="002944C0">
        <w:rPr>
          <w:rFonts w:ascii="Courier New" w:eastAsia="Times New Roman" w:hAnsi="Courier New" w:cs="Courier New"/>
          <w:sz w:val="20"/>
          <w:szCs w:val="20"/>
        </w:rPr>
        <w:lastRenderedPageBreak/>
        <w:t>TGAAACAACTCAAGCGCCGGCGCTATACTGGCTGGGGCCGGCTTTCTCGCAAGCTCATCAATGGGATTCGGGATAAGCAATCAGGCAAGACAATTTTGGACTTCCTCAAATCCGACGGATTCGCAAATAGGAATTTTATGCAGCTGATACATGACGACTCTTTGACATTCAAAGAAGACATACAGAAGGCTCAGGTCTCCGGCCAAGGAGATTCTTTGCACGAGCATATCGCTAACTTGGCAGGTAGCCCCGCCATAAAAAAGGGCATTCTTCAAACGGTAAAAGTTGTTGACGAACTCGTGAAGGTTATGGGCCGTCATAAGCCGGAAAACATTGTTATTGAAATGGCTAGGGAAAATCAGACGACCCAGAAGGGACAGAAAAATAGCAGGGAGCGGATGAAGAGAATTGAAGAGGGAATTAAGGAGCTTGGATCTCAGATTCTTAAGGAGCACCCTGTGGAGAACACCCAACTTCAGAATGAAAAGCTCTACCTTTACTACCTTCAAAACGGCCGGGATATGTACGTCGATCAGGAACTTGACATTAACCGGTTGAGCGATTATGACGTTGACCATATTGTGCCCCAATCTTTCCTTAAAGACGACTCTATCGACAATAAAGTGCTGACGCGCAGCGATAAAAATCGCGGTAAGTCGGATAATGTCCCGTCGGAAGAGGTGGTTAAAAAAATGAAGAACTATTGGAGGCAACTCCTGAATGCCAAGCTGATCACTCAGAGGAAATTCGACAATCTCACCAAGGCAGAAAGGGGTGGACTTAGCGAGCTCGACAAGGCCGGTTTTATCAAAAGACAGCTGGTGGAGACACGCCAAATCACCAAACACGTTGCCCAGATCCTGGATTCGAGGATGAACACGAAGTATGACGAGAACGACAAGTTGATTAGGGAAGTCAAGGTCATCACTTTGAAGTCCAAGCTGGTGAGCGACTTTCGCAAAGACTTCCAGTTTTACAAAGTCAGGGAAATTAATAACTACCACCACGCCCACGACGCCTACCTTAACGCCGTGGTTGGCACAGCACTCATCAAGAAATACCCTAAGCTCGAATCTGAGTTCGTCTATGGCGACTATAAGGTCTACGACGTTAGAAAAATGATCGCGAAATCTGAGCAGGAAATAGGCAAGGCAACTGCCAAGTACTTCTTCTATTCCAATATCATGAACTTTTTTAAGACGGAGATTACCCTGGCGAATGGTGAGATCCGCAAGCGCCCTTTGATTGAGACAAACGGAGAAACAGGAGAGATCGTATGGGACAAAGGGCGGGACTTTGCTACTGTTAGGAAGGTGCTCTCTATGCCACAAGTTAACATTGTCAAAAAAACTGAAGTGCAGACAGGTGGGTTTAGCAAGGAATCTATCCTGCCGAAGAGGAACTCTGACAAGCTGATCGCCCGCAAGAAAGATTGGGATCCGAAAAAGTACGGAGGATTCGACTCCCCCACAGTTGCGTACTCCGTGCTTGTCGTGGCCAAAGTGGAGAAGGGCAAGTCTAAGAAGCTCAAGAGCGTCAAAGAGTTGTTGGGGATCACGATTATGGAGCGGTCGTCTTTCGAAAAGAATCCGATAGATTTTCTCGAGGCCAAGGGTTATAAAGAAGTCAAGAAGGATCTTATCATCAAGCTCCCTAAGTACTCCCTCTTTGAGCTTGAAAACGGACGGAAAAGAATGCTGGCTTCAGCGGGTGAACTTCAGAAGGGTAATGAACTCGCTCTGCCCTCAAAATATGTGAATTTCCTTTACCTGGCATCACACTATGAGAAGCTTAAGGGGTCTCCAGAGGACAACGAGCAGAAGCAACTGTTCGTTGAACAACACAAGCACTACCTTGACGAGATTATCGAGCAAATCAGCGAGTTTAGCAAGCGCGTTATACTGGCAGACGCAAATCTTGATAAGGTCCTTAGCGCCTACAACAAGCATAGAGACAAACCCATCCGGGAGCAGGCCGAGAACATTATTCATCTCTTCACCTTGACGAATCTTGGGGCCCCGGCCGCGTTCAAGTACTTCGATACTACCATAGACAGAAAGCGCTATACATCGACAAAGGAAGTTCTTGACGCCACGCTGATCCACCAAAGTATAACAGGCCTCTATGAGACACGCATCGACCTTTCGCAGTTGGGCGGTGACCGCCCCAAAAAGAAGAGGAAAGTTGGCGGG</w:t>
      </w:r>
      <w:r w:rsidRPr="002944C0">
        <w:rPr>
          <w:rFonts w:ascii="Courier New" w:eastAsia="Times New Roman" w:hAnsi="Courier New" w:cs="Courier New"/>
          <w:color w:val="FF0000"/>
          <w:sz w:val="20"/>
          <w:szCs w:val="20"/>
        </w:rPr>
        <w:t>TGA</w:t>
      </w:r>
    </w:p>
    <w:p w14:paraId="75D990BD" w14:textId="77777777" w:rsidR="007D68FD" w:rsidRDefault="007D68FD" w:rsidP="007D68FD"/>
    <w:p w14:paraId="23C9235F" w14:textId="77777777" w:rsidR="007D68FD" w:rsidRPr="002A3BB1" w:rsidRDefault="007D68FD" w:rsidP="00051690">
      <w:pPr>
        <w:pStyle w:val="HTMLPreformatted"/>
        <w:rPr>
          <w:rStyle w:val="ffline"/>
          <w:rFonts w:ascii="Arial" w:hAnsi="Arial" w:cs="Arial"/>
          <w:sz w:val="22"/>
          <w:szCs w:val="22"/>
        </w:rPr>
      </w:pPr>
    </w:p>
    <w:p w14:paraId="3C9B3CB6" w14:textId="4F421C67" w:rsidR="002A3BB1" w:rsidRPr="00051690" w:rsidRDefault="002A3BB1" w:rsidP="00471AAF">
      <w:pPr>
        <w:rPr>
          <w:rFonts w:ascii="Arial" w:hAnsi="Arial" w:cs="Arial"/>
          <w:b/>
        </w:rPr>
      </w:pPr>
    </w:p>
    <w:sectPr w:rsidR="002A3BB1" w:rsidRPr="00051690" w:rsidSect="00D135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1A430" w14:textId="77777777" w:rsidR="003A48B4" w:rsidRDefault="003A48B4" w:rsidP="00961DC5">
      <w:r>
        <w:separator/>
      </w:r>
    </w:p>
  </w:endnote>
  <w:endnote w:type="continuationSeparator" w:id="0">
    <w:p w14:paraId="5F44E048" w14:textId="77777777" w:rsidR="003A48B4" w:rsidRDefault="003A48B4" w:rsidP="0096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59A12" w14:textId="77777777" w:rsidR="003A48B4" w:rsidRDefault="003A48B4" w:rsidP="00961DC5">
      <w:r>
        <w:separator/>
      </w:r>
    </w:p>
  </w:footnote>
  <w:footnote w:type="continuationSeparator" w:id="0">
    <w:p w14:paraId="3A572D8F" w14:textId="77777777" w:rsidR="003A48B4" w:rsidRDefault="003A48B4" w:rsidP="0096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A00ED"/>
    <w:multiLevelType w:val="hybridMultilevel"/>
    <w:tmpl w:val="755CD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35368"/>
    <w:multiLevelType w:val="hybridMultilevel"/>
    <w:tmpl w:val="604000A6"/>
    <w:lvl w:ilvl="0" w:tplc="D9AC303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7"/>
  <w:revisionView w:inkAnnotation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AF"/>
    <w:rsid w:val="00051690"/>
    <w:rsid w:val="000C09F4"/>
    <w:rsid w:val="001B1236"/>
    <w:rsid w:val="0021177A"/>
    <w:rsid w:val="00280855"/>
    <w:rsid w:val="002A3BB1"/>
    <w:rsid w:val="002E2F7A"/>
    <w:rsid w:val="00302E1E"/>
    <w:rsid w:val="003036E2"/>
    <w:rsid w:val="003A48B4"/>
    <w:rsid w:val="004010B5"/>
    <w:rsid w:val="00471AAF"/>
    <w:rsid w:val="00507426"/>
    <w:rsid w:val="00514AA7"/>
    <w:rsid w:val="005B6F9D"/>
    <w:rsid w:val="005D4851"/>
    <w:rsid w:val="00622271"/>
    <w:rsid w:val="006E4BF5"/>
    <w:rsid w:val="007D68FD"/>
    <w:rsid w:val="008316F2"/>
    <w:rsid w:val="00961DC5"/>
    <w:rsid w:val="00A324F4"/>
    <w:rsid w:val="00A95333"/>
    <w:rsid w:val="00B532B9"/>
    <w:rsid w:val="00B91A83"/>
    <w:rsid w:val="00BC59CA"/>
    <w:rsid w:val="00D13515"/>
    <w:rsid w:val="00E14DAB"/>
    <w:rsid w:val="00EC7E8E"/>
    <w:rsid w:val="00F54473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68E11E"/>
  <w14:defaultImageDpi w14:val="300"/>
  <w15:docId w15:val="{F46AF0F5-4A59-46A5-907C-CE47471D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169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1AA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71AAF"/>
    <w:pPr>
      <w:ind w:left="720"/>
      <w:contextualSpacing/>
    </w:pPr>
  </w:style>
  <w:style w:type="paragraph" w:styleId="NoSpacing">
    <w:name w:val="No Spacing"/>
    <w:uiPriority w:val="1"/>
    <w:qFormat/>
    <w:rsid w:val="00E14DAB"/>
    <w:rPr>
      <w:rFonts w:eastAsiaTheme="minorHAnsi"/>
      <w:sz w:val="22"/>
      <w:szCs w:val="22"/>
    </w:rPr>
  </w:style>
  <w:style w:type="character" w:customStyle="1" w:styleId="exon">
    <w:name w:val="exon"/>
    <w:basedOn w:val="DefaultParagraphFont"/>
    <w:rsid w:val="00E14DAB"/>
  </w:style>
  <w:style w:type="character" w:customStyle="1" w:styleId="Heading1Char">
    <w:name w:val="Heading 1 Char"/>
    <w:basedOn w:val="DefaultParagraphFont"/>
    <w:link w:val="Heading1"/>
    <w:uiPriority w:val="9"/>
    <w:rsid w:val="000516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5169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51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1690"/>
    <w:rPr>
      <w:rFonts w:ascii="Courier New" w:eastAsia="Times New Roman" w:hAnsi="Courier New" w:cs="Courier New"/>
      <w:sz w:val="20"/>
      <w:szCs w:val="20"/>
    </w:rPr>
  </w:style>
  <w:style w:type="character" w:customStyle="1" w:styleId="ffline">
    <w:name w:val="ff_line"/>
    <w:rsid w:val="00051690"/>
  </w:style>
  <w:style w:type="paragraph" w:styleId="Header">
    <w:name w:val="header"/>
    <w:basedOn w:val="Normal"/>
    <w:link w:val="HeaderChar"/>
    <w:uiPriority w:val="99"/>
    <w:unhideWhenUsed/>
    <w:rsid w:val="00961D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DC5"/>
  </w:style>
  <w:style w:type="paragraph" w:styleId="Footer">
    <w:name w:val="footer"/>
    <w:basedOn w:val="Normal"/>
    <w:link w:val="FooterChar"/>
    <w:uiPriority w:val="99"/>
    <w:unhideWhenUsed/>
    <w:rsid w:val="00961D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DC5"/>
  </w:style>
  <w:style w:type="paragraph" w:styleId="BalloonText">
    <w:name w:val="Balloon Text"/>
    <w:basedOn w:val="Normal"/>
    <w:link w:val="BalloonTextChar"/>
    <w:uiPriority w:val="99"/>
    <w:semiHidden/>
    <w:unhideWhenUsed/>
    <w:rsid w:val="002117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77A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62227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227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5956</Words>
  <Characters>33951</Characters>
  <Application>Microsoft Office Word</Application>
  <DocSecurity>4</DocSecurity>
  <Lines>282</Lines>
  <Paragraphs>79</Paragraphs>
  <ScaleCrop>false</ScaleCrop>
  <Company/>
  <LinksUpToDate>false</LinksUpToDate>
  <CharactersWithSpaces>39828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Weeks</dc:creator>
  <cp:keywords/>
  <dc:description/>
  <cp:lastModifiedBy>Paul Royster</cp:lastModifiedBy>
  <cp:revision>2</cp:revision>
  <dcterms:created xsi:type="dcterms:W3CDTF">2016-03-10T14:20:00Z</dcterms:created>
  <dcterms:modified xsi:type="dcterms:W3CDTF">2016-03-10T14:20:00Z</dcterms:modified>
</cp:coreProperties>
</file>