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Default Extension="xml" ContentType="application/xml"/>
  <Override PartName="/word/charts/chart1.xml" ContentType="application/vnd.openxmlformats-officedocument.drawingml.chart+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07E09" w:rsidRPr="00E83DF4" w:rsidRDefault="00907E09">
      <w:pPr>
        <w:rPr>
          <w:rFonts w:ascii="Times New Roman" w:hAnsi="Times New Roman" w:cs="Times New Roman"/>
          <w:b/>
        </w:rPr>
      </w:pPr>
      <w:r w:rsidRPr="00E83DF4">
        <w:rPr>
          <w:rFonts w:ascii="Times New Roman" w:hAnsi="Times New Roman" w:cs="Times New Roman"/>
          <w:b/>
        </w:rPr>
        <w:t>The Current State of Youth Leadership Development Programs in Nebraska</w:t>
      </w:r>
    </w:p>
    <w:p w:rsidR="00907E09" w:rsidRPr="00E83DF4" w:rsidRDefault="00907E09">
      <w:pPr>
        <w:rPr>
          <w:rFonts w:ascii="Times New Roman" w:hAnsi="Times New Roman" w:cs="Times New Roman"/>
        </w:rPr>
      </w:pPr>
    </w:p>
    <w:p w:rsidR="00907E09" w:rsidRPr="00E83DF4" w:rsidRDefault="00907E09" w:rsidP="00E83DF4">
      <w:pPr>
        <w:jc w:val="center"/>
        <w:rPr>
          <w:rFonts w:ascii="Times New Roman" w:hAnsi="Times New Roman" w:cs="Times New Roman"/>
          <w:b/>
        </w:rPr>
      </w:pPr>
      <w:r w:rsidRPr="00E83DF4">
        <w:rPr>
          <w:rFonts w:ascii="Times New Roman" w:hAnsi="Times New Roman" w:cs="Times New Roman"/>
          <w:b/>
        </w:rPr>
        <w:t>Introduction</w:t>
      </w:r>
    </w:p>
    <w:p w:rsidR="00F21413" w:rsidRPr="00E83DF4" w:rsidRDefault="00F21413" w:rsidP="00F21413">
      <w:pPr>
        <w:rPr>
          <w:rFonts w:ascii="Times New Roman" w:hAnsi="Times New Roman" w:cs="Times New Roman"/>
        </w:rPr>
      </w:pPr>
      <w:r w:rsidRPr="00E83DF4">
        <w:rPr>
          <w:rFonts w:ascii="Times New Roman" w:hAnsi="Times New Roman" w:cs="Times New Roman"/>
        </w:rPr>
        <w:t xml:space="preserve">Young leaders are an underutilized resource that can significantly impact a community’s human resource portfolio, </w:t>
      </w:r>
      <w:ins w:id="0" w:author="L.J. McElravy" w:date="2016-03-30T14:48:00Z">
        <w:r w:rsidR="008B0D07" w:rsidRPr="00E83DF4">
          <w:rPr>
            <w:rFonts w:ascii="Times New Roman" w:hAnsi="Times New Roman" w:cs="Times New Roman"/>
          </w:rPr>
          <w:t>as such</w:t>
        </w:r>
      </w:ins>
      <w:r w:rsidRPr="00E83DF4">
        <w:rPr>
          <w:rFonts w:ascii="Times New Roman" w:hAnsi="Times New Roman" w:cs="Times New Roman"/>
        </w:rPr>
        <w:t xml:space="preserve">, their development is essential as the vast transfer of wealth ($75 trillion by 2060; Macke, Markley, &amp; Binerer, 2011) and shift in leadership (56 percent of all management occupations transferred within 20 years; U.S. Bureau of Labor Statistics, 2012) the United States will experience. Currently, </w:t>
      </w:r>
      <w:ins w:id="1" w:author="L.J. McElravy" w:date="2016-03-30T14:49:00Z">
        <w:r w:rsidR="008B0D07" w:rsidRPr="00E83DF4">
          <w:rPr>
            <w:rFonts w:ascii="Times New Roman" w:hAnsi="Times New Roman" w:cs="Times New Roman"/>
          </w:rPr>
          <w:t xml:space="preserve">metrics for determining the </w:t>
        </w:r>
      </w:ins>
      <w:r w:rsidR="00F90689" w:rsidRPr="00E83DF4">
        <w:rPr>
          <w:rFonts w:ascii="Times New Roman" w:hAnsi="Times New Roman" w:cs="Times New Roman"/>
        </w:rPr>
        <w:t>impacts of</w:t>
      </w:r>
      <w:ins w:id="2" w:author="L.J. McElravy" w:date="2016-03-30T14:50:00Z">
        <w:r w:rsidR="008B0D07" w:rsidRPr="00E83DF4">
          <w:rPr>
            <w:rFonts w:ascii="Times New Roman" w:hAnsi="Times New Roman" w:cs="Times New Roman"/>
          </w:rPr>
          <w:t xml:space="preserve"> </w:t>
        </w:r>
      </w:ins>
      <w:r w:rsidRPr="00E83DF4">
        <w:rPr>
          <w:rFonts w:ascii="Times New Roman" w:hAnsi="Times New Roman" w:cs="Times New Roman"/>
        </w:rPr>
        <w:t xml:space="preserve">leadership development and leadership education </w:t>
      </w:r>
      <w:ins w:id="3" w:author="L.J. McElravy" w:date="2016-03-30T14:50:00Z">
        <w:r w:rsidR="008B0D07" w:rsidRPr="00E83DF4">
          <w:rPr>
            <w:rFonts w:ascii="Times New Roman" w:hAnsi="Times New Roman" w:cs="Times New Roman"/>
          </w:rPr>
          <w:t xml:space="preserve">efforts </w:t>
        </w:r>
      </w:ins>
      <w:r w:rsidRPr="00E83DF4">
        <w:rPr>
          <w:rFonts w:ascii="Times New Roman" w:hAnsi="Times New Roman" w:cs="Times New Roman"/>
        </w:rPr>
        <w:t xml:space="preserve">are severely inadequate (Kellerman, 2013; Klau, 2006). Because of this, we have insufficient evidence to validate which efforts actually promote the influential capacity of young leaders. Community resources are limited and students are only getting busier, so we must be able to present economically minded justification that our youth leadership development programs are actually developing young leaders in ways that are positively influencing communities. </w:t>
      </w:r>
    </w:p>
    <w:p w:rsidR="000F5697" w:rsidRPr="00E83DF4" w:rsidRDefault="00F21413" w:rsidP="00F21413">
      <w:pPr>
        <w:rPr>
          <w:ins w:id="4" w:author="L.J. McElravy" w:date="2016-03-30T17:35:00Z"/>
          <w:rFonts w:ascii="Times New Roman" w:hAnsi="Times New Roman" w:cs="Times New Roman"/>
        </w:rPr>
      </w:pPr>
      <w:r w:rsidRPr="00E83DF4">
        <w:rPr>
          <w:rFonts w:ascii="Times New Roman" w:hAnsi="Times New Roman" w:cs="Times New Roman"/>
        </w:rPr>
        <w:tab/>
      </w:r>
    </w:p>
    <w:p w:rsidR="00F21413" w:rsidRPr="00E83DF4" w:rsidRDefault="00F21413" w:rsidP="00F21413">
      <w:pPr>
        <w:rPr>
          <w:rFonts w:ascii="Times New Roman" w:hAnsi="Times New Roman" w:cs="Times New Roman"/>
        </w:rPr>
      </w:pPr>
      <w:r w:rsidRPr="00E83DF4">
        <w:rPr>
          <w:rFonts w:ascii="Times New Roman" w:hAnsi="Times New Roman" w:cs="Times New Roman"/>
        </w:rPr>
        <w:t xml:space="preserve">The research question of this study is, “What is the state of youth leadership development programming in Nebraska?” </w:t>
      </w:r>
      <w:ins w:id="5" w:author="L.J. McElravy" w:date="2016-03-30T17:35:00Z">
        <w:r w:rsidR="000F5697" w:rsidRPr="00E83DF4">
          <w:rPr>
            <w:rFonts w:ascii="Times New Roman" w:hAnsi="Times New Roman" w:cs="Times New Roman"/>
          </w:rPr>
          <w:t xml:space="preserve">To address this question, information from youth leadership development organizations were collected to address </w:t>
        </w:r>
      </w:ins>
      <w:r w:rsidRPr="00E83DF4">
        <w:rPr>
          <w:rFonts w:ascii="Times New Roman" w:hAnsi="Times New Roman" w:cs="Times New Roman"/>
        </w:rPr>
        <w:t xml:space="preserve">the following questions: </w:t>
      </w:r>
    </w:p>
    <w:p w:rsidR="00A87554" w:rsidRPr="00FA30CF" w:rsidRDefault="006064D6" w:rsidP="00A87554">
      <w:pPr>
        <w:pStyle w:val="ListParagraph"/>
        <w:numPr>
          <w:ilvl w:val="0"/>
          <w:numId w:val="7"/>
        </w:numPr>
        <w:rPr>
          <w:ins w:id="6" w:author="L.J. McElravy" w:date="2016-03-30T15:09:00Z"/>
          <w:rFonts w:ascii="Times New Roman" w:hAnsi="Times New Roman" w:cs="Times New Roman"/>
          <w:sz w:val="24"/>
          <w:szCs w:val="24"/>
        </w:rPr>
      </w:pPr>
      <w:ins w:id="7" w:author="L.J. McElravy" w:date="2016-03-30T15:09:00Z">
        <w:r w:rsidRPr="006064D6">
          <w:rPr>
            <w:rFonts w:ascii="Times New Roman" w:hAnsi="Times New Roman" w:cs="Times New Roman"/>
            <w:sz w:val="24"/>
            <w:szCs w:val="24"/>
          </w:rPr>
          <w:t>How does your organization conceptualize/define leadership?</w:t>
        </w:r>
      </w:ins>
    </w:p>
    <w:p w:rsidR="00A87554" w:rsidRPr="00FA30CF" w:rsidRDefault="006064D6" w:rsidP="00A87554">
      <w:pPr>
        <w:pStyle w:val="ListParagraph"/>
        <w:numPr>
          <w:ilvl w:val="0"/>
          <w:numId w:val="7"/>
        </w:numPr>
        <w:rPr>
          <w:ins w:id="8" w:author="L.J. McElravy" w:date="2016-03-30T15:09:00Z"/>
          <w:rFonts w:ascii="Times New Roman" w:hAnsi="Times New Roman" w:cs="Times New Roman"/>
          <w:sz w:val="24"/>
          <w:szCs w:val="24"/>
        </w:rPr>
      </w:pPr>
      <w:ins w:id="9" w:author="L.J. McElravy" w:date="2016-03-30T15:09:00Z">
        <w:r w:rsidRPr="006064D6">
          <w:rPr>
            <w:rFonts w:ascii="Times New Roman" w:hAnsi="Times New Roman" w:cs="Times New Roman"/>
            <w:sz w:val="24"/>
            <w:szCs w:val="24"/>
          </w:rPr>
          <w:t>What educational techniques does your program use to teach leadership?</w:t>
        </w:r>
      </w:ins>
    </w:p>
    <w:p w:rsidR="00A87554" w:rsidRPr="00FA30CF" w:rsidRDefault="006064D6" w:rsidP="00A87554">
      <w:pPr>
        <w:pStyle w:val="ListParagraph"/>
        <w:numPr>
          <w:ilvl w:val="0"/>
          <w:numId w:val="7"/>
        </w:numPr>
        <w:rPr>
          <w:ins w:id="10" w:author="L.J. McElravy" w:date="2016-03-30T15:09:00Z"/>
          <w:rFonts w:ascii="Times New Roman" w:hAnsi="Times New Roman" w:cs="Times New Roman"/>
          <w:sz w:val="24"/>
          <w:szCs w:val="24"/>
        </w:rPr>
      </w:pPr>
      <w:ins w:id="11" w:author="L.J. McElravy" w:date="2016-03-30T15:09:00Z">
        <w:r w:rsidRPr="006064D6">
          <w:rPr>
            <w:rFonts w:ascii="Times New Roman" w:hAnsi="Times New Roman" w:cs="Times New Roman"/>
            <w:sz w:val="24"/>
            <w:szCs w:val="24"/>
          </w:rPr>
          <w:t>How does your organization assess leadership development of the youth?</w:t>
        </w:r>
      </w:ins>
    </w:p>
    <w:p w:rsidR="00A87554" w:rsidRPr="00FA30CF" w:rsidRDefault="006064D6" w:rsidP="00A87554">
      <w:pPr>
        <w:pStyle w:val="ListParagraph"/>
        <w:numPr>
          <w:ilvl w:val="0"/>
          <w:numId w:val="7"/>
        </w:numPr>
        <w:rPr>
          <w:ins w:id="12" w:author="L.J. McElravy" w:date="2016-03-30T15:09:00Z"/>
          <w:rFonts w:ascii="Times New Roman" w:hAnsi="Times New Roman" w:cs="Times New Roman"/>
          <w:sz w:val="24"/>
          <w:szCs w:val="24"/>
        </w:rPr>
      </w:pPr>
      <w:ins w:id="13" w:author="L.J. McElravy" w:date="2016-03-30T15:09:00Z">
        <w:r w:rsidRPr="006064D6">
          <w:rPr>
            <w:rFonts w:ascii="Times New Roman" w:hAnsi="Times New Roman" w:cs="Times New Roman"/>
            <w:sz w:val="24"/>
            <w:szCs w:val="24"/>
          </w:rPr>
          <w:t>How does your organization assess the success of their programs?</w:t>
        </w:r>
      </w:ins>
    </w:p>
    <w:p w:rsidR="00A87554" w:rsidRPr="00FA30CF" w:rsidRDefault="006064D6" w:rsidP="00A87554">
      <w:pPr>
        <w:pStyle w:val="ListParagraph"/>
        <w:numPr>
          <w:ilvl w:val="0"/>
          <w:numId w:val="7"/>
        </w:numPr>
        <w:rPr>
          <w:ins w:id="14" w:author="L.J. McElravy" w:date="2016-03-30T15:09:00Z"/>
          <w:rFonts w:ascii="Times New Roman" w:hAnsi="Times New Roman" w:cs="Times New Roman"/>
          <w:sz w:val="24"/>
          <w:szCs w:val="24"/>
        </w:rPr>
      </w:pPr>
      <w:ins w:id="15" w:author="L.J. McElravy" w:date="2016-03-30T15:09:00Z">
        <w:r w:rsidRPr="006064D6">
          <w:rPr>
            <w:rFonts w:ascii="Times New Roman" w:hAnsi="Times New Roman" w:cs="Times New Roman"/>
            <w:sz w:val="24"/>
            <w:szCs w:val="24"/>
          </w:rPr>
          <w:t>How many people have participated in the program?</w:t>
        </w:r>
      </w:ins>
    </w:p>
    <w:p w:rsidR="00A87554" w:rsidRPr="00FA30CF" w:rsidRDefault="006064D6" w:rsidP="00A87554">
      <w:pPr>
        <w:pStyle w:val="ListParagraph"/>
        <w:numPr>
          <w:ilvl w:val="0"/>
          <w:numId w:val="7"/>
        </w:numPr>
        <w:rPr>
          <w:ins w:id="16" w:author="L.J. McElravy" w:date="2016-03-30T15:09:00Z"/>
          <w:rFonts w:ascii="Times New Roman" w:hAnsi="Times New Roman" w:cs="Times New Roman"/>
          <w:sz w:val="24"/>
          <w:szCs w:val="24"/>
        </w:rPr>
      </w:pPr>
      <w:ins w:id="17" w:author="L.J. McElravy" w:date="2016-03-30T15:09:00Z">
        <w:r w:rsidRPr="006064D6">
          <w:rPr>
            <w:rFonts w:ascii="Times New Roman" w:hAnsi="Times New Roman" w:cs="Times New Roman"/>
            <w:sz w:val="24"/>
            <w:szCs w:val="24"/>
          </w:rPr>
          <w:t>How long has the program been running?</w:t>
        </w:r>
      </w:ins>
    </w:p>
    <w:p w:rsidR="00A87554" w:rsidRPr="00FA30CF" w:rsidRDefault="006064D6" w:rsidP="00A87554">
      <w:pPr>
        <w:pStyle w:val="ListParagraph"/>
        <w:numPr>
          <w:ilvl w:val="0"/>
          <w:numId w:val="7"/>
        </w:numPr>
        <w:rPr>
          <w:ins w:id="18" w:author="L.J. McElravy" w:date="2016-03-30T15:09:00Z"/>
          <w:rFonts w:ascii="Times New Roman" w:hAnsi="Times New Roman" w:cs="Times New Roman"/>
          <w:sz w:val="24"/>
          <w:szCs w:val="24"/>
        </w:rPr>
      </w:pPr>
      <w:ins w:id="19" w:author="L.J. McElravy" w:date="2016-03-30T15:09:00Z">
        <w:r w:rsidRPr="006064D6">
          <w:rPr>
            <w:rFonts w:ascii="Times New Roman" w:hAnsi="Times New Roman" w:cs="Times New Roman"/>
            <w:sz w:val="24"/>
            <w:szCs w:val="24"/>
          </w:rPr>
          <w:t>What is your target population?</w:t>
        </w:r>
      </w:ins>
    </w:p>
    <w:p w:rsidR="00A87554" w:rsidRPr="00FA30CF" w:rsidRDefault="006064D6" w:rsidP="00A87554">
      <w:pPr>
        <w:pStyle w:val="ListParagraph"/>
        <w:numPr>
          <w:ilvl w:val="0"/>
          <w:numId w:val="7"/>
        </w:numPr>
        <w:rPr>
          <w:ins w:id="20" w:author="L.J. McElravy" w:date="2016-03-30T15:09:00Z"/>
          <w:rFonts w:ascii="Times New Roman" w:hAnsi="Times New Roman" w:cs="Times New Roman"/>
          <w:sz w:val="24"/>
          <w:szCs w:val="24"/>
        </w:rPr>
      </w:pPr>
      <w:ins w:id="21" w:author="L.J. McElravy" w:date="2016-03-30T15:09:00Z">
        <w:r w:rsidRPr="006064D6">
          <w:rPr>
            <w:rFonts w:ascii="Times New Roman" w:hAnsi="Times New Roman" w:cs="Times New Roman"/>
            <w:sz w:val="24"/>
            <w:szCs w:val="24"/>
          </w:rPr>
          <w:t>Is there a cost associated with your program?</w:t>
        </w:r>
      </w:ins>
    </w:p>
    <w:p w:rsidR="00D349E0" w:rsidRDefault="006064D6">
      <w:pPr>
        <w:jc w:val="center"/>
        <w:rPr>
          <w:rFonts w:ascii="Times New Roman" w:hAnsi="Times New Roman" w:cs="Times New Roman"/>
          <w:b/>
        </w:rPr>
      </w:pPr>
      <w:r w:rsidRPr="006064D6">
        <w:rPr>
          <w:rFonts w:ascii="Times New Roman" w:hAnsi="Times New Roman" w:cs="Times New Roman"/>
          <w:b/>
        </w:rPr>
        <w:t>Methods</w:t>
      </w:r>
    </w:p>
    <w:p w:rsidR="00A87554" w:rsidRPr="00FA30CF" w:rsidRDefault="006064D6" w:rsidP="00907E09">
      <w:pPr>
        <w:rPr>
          <w:ins w:id="22" w:author="L.J. McElravy" w:date="2016-03-30T15:10:00Z"/>
          <w:rFonts w:ascii="Times New Roman" w:hAnsi="Times New Roman" w:cs="Times New Roman"/>
          <w:b/>
        </w:rPr>
      </w:pPr>
      <w:ins w:id="23" w:author="L.J. McElravy" w:date="2016-03-30T15:10:00Z">
        <w:r w:rsidRPr="006064D6">
          <w:rPr>
            <w:rFonts w:ascii="Times New Roman" w:hAnsi="Times New Roman" w:cs="Times New Roman"/>
            <w:b/>
          </w:rPr>
          <w:t>Program Inclusion</w:t>
        </w:r>
      </w:ins>
    </w:p>
    <w:p w:rsidR="00A87554" w:rsidRPr="00FA30CF" w:rsidRDefault="006064D6" w:rsidP="00907E09">
      <w:pPr>
        <w:rPr>
          <w:ins w:id="24" w:author="L.J. McElravy" w:date="2016-03-30T15:13:00Z"/>
          <w:rFonts w:ascii="Times New Roman" w:hAnsi="Times New Roman" w:cs="Times New Roman"/>
        </w:rPr>
      </w:pPr>
      <w:ins w:id="25" w:author="L.J. McElravy" w:date="2016-03-30T15:12:00Z">
        <w:r w:rsidRPr="006064D6">
          <w:rPr>
            <w:rFonts w:ascii="Times New Roman" w:hAnsi="Times New Roman" w:cs="Times New Roman"/>
          </w:rPr>
          <w:t xml:space="preserve">To identify youth leadership development programs, the following criteria were selected: 1) </w:t>
        </w:r>
      </w:ins>
      <w:ins w:id="26" w:author="L.J. McElravy" w:date="2016-03-30T15:13:00Z">
        <w:r w:rsidRPr="006064D6">
          <w:rPr>
            <w:rFonts w:ascii="Times New Roman" w:hAnsi="Times New Roman" w:cs="Times New Roman"/>
          </w:rPr>
          <w:t>t</w:t>
        </w:r>
      </w:ins>
      <w:r w:rsidRPr="006064D6">
        <w:rPr>
          <w:rFonts w:ascii="Times New Roman" w:hAnsi="Times New Roman" w:cs="Times New Roman"/>
        </w:rPr>
        <w:t>he organization/</w:t>
      </w:r>
      <w:ins w:id="27" w:author="L.J. McElravy" w:date="2016-03-30T17:37:00Z">
        <w:r w:rsidRPr="006064D6">
          <w:rPr>
            <w:rFonts w:ascii="Times New Roman" w:hAnsi="Times New Roman" w:cs="Times New Roman"/>
          </w:rPr>
          <w:t>program</w:t>
        </w:r>
      </w:ins>
      <w:r w:rsidRPr="006064D6">
        <w:rPr>
          <w:rFonts w:ascii="Times New Roman" w:hAnsi="Times New Roman" w:cs="Times New Roman"/>
        </w:rPr>
        <w:t>'s mission statement needed to include youth leadership development as one of its primary goals, and</w:t>
      </w:r>
      <w:ins w:id="28" w:author="L.J. McElravy" w:date="2016-03-30T15:13:00Z">
        <w:r w:rsidRPr="006064D6">
          <w:rPr>
            <w:rFonts w:ascii="Times New Roman" w:hAnsi="Times New Roman" w:cs="Times New Roman"/>
          </w:rPr>
          <w:t xml:space="preserve"> 2)</w:t>
        </w:r>
      </w:ins>
      <w:r w:rsidRPr="006064D6">
        <w:rPr>
          <w:rFonts w:ascii="Times New Roman" w:hAnsi="Times New Roman" w:cs="Times New Roman"/>
        </w:rPr>
        <w:t xml:space="preserve"> the organization</w:t>
      </w:r>
      <w:ins w:id="29" w:author="L.J. McElravy" w:date="2016-03-30T17:37:00Z">
        <w:r w:rsidRPr="006064D6">
          <w:rPr>
            <w:rFonts w:ascii="Times New Roman" w:hAnsi="Times New Roman" w:cs="Times New Roman"/>
          </w:rPr>
          <w:t>/program</w:t>
        </w:r>
      </w:ins>
      <w:r w:rsidRPr="006064D6">
        <w:rPr>
          <w:rFonts w:ascii="Times New Roman" w:hAnsi="Times New Roman" w:cs="Times New Roman"/>
        </w:rPr>
        <w:t>'s target age range must be youth ranging from 6th grade to 12th grade</w:t>
      </w:r>
      <w:ins w:id="30" w:author="L.J. McElravy" w:date="2016-03-30T15:13:00Z">
        <w:r w:rsidRPr="006064D6">
          <w:rPr>
            <w:rFonts w:ascii="Times New Roman" w:hAnsi="Times New Roman" w:cs="Times New Roman"/>
          </w:rPr>
          <w:t>.</w:t>
        </w:r>
      </w:ins>
    </w:p>
    <w:p w:rsidR="00A87554" w:rsidRPr="00FA30CF" w:rsidRDefault="006064D6" w:rsidP="00907E09">
      <w:pPr>
        <w:rPr>
          <w:ins w:id="31" w:author="L.J. McElravy" w:date="2016-03-30T15:12:00Z"/>
          <w:rFonts w:ascii="Times New Roman" w:hAnsi="Times New Roman" w:cs="Times New Roman"/>
        </w:rPr>
      </w:pPr>
      <w:r w:rsidRPr="006064D6">
        <w:rPr>
          <w:rFonts w:ascii="Times New Roman" w:hAnsi="Times New Roman" w:cs="Times New Roman"/>
        </w:rPr>
        <w:t xml:space="preserve"> </w:t>
      </w:r>
    </w:p>
    <w:p w:rsidR="002B19CB" w:rsidRPr="00FA30CF" w:rsidRDefault="006064D6" w:rsidP="00907E09">
      <w:pPr>
        <w:rPr>
          <w:ins w:id="32" w:author="L.J. McElravy" w:date="2016-03-30T15:19:00Z"/>
          <w:rFonts w:ascii="Times New Roman" w:hAnsi="Times New Roman" w:cs="Times New Roman"/>
        </w:rPr>
      </w:pPr>
      <w:r w:rsidRPr="006064D6">
        <w:rPr>
          <w:rFonts w:ascii="Times New Roman" w:hAnsi="Times New Roman" w:cs="Times New Roman"/>
        </w:rPr>
        <w:t>To begin finding</w:t>
      </w:r>
      <w:ins w:id="33" w:author="L.J. McElravy" w:date="2016-03-30T17:37:00Z">
        <w:r w:rsidRPr="006064D6">
          <w:rPr>
            <w:rFonts w:ascii="Times New Roman" w:hAnsi="Times New Roman" w:cs="Times New Roman"/>
          </w:rPr>
          <w:t xml:space="preserve"> program</w:t>
        </w:r>
      </w:ins>
      <w:ins w:id="34" w:author="L.J. McElravy" w:date="2016-03-30T17:38:00Z">
        <w:r w:rsidRPr="006064D6">
          <w:rPr>
            <w:rFonts w:ascii="Times New Roman" w:hAnsi="Times New Roman" w:cs="Times New Roman"/>
          </w:rPr>
          <w:t>s</w:t>
        </w:r>
      </w:ins>
      <w:ins w:id="35" w:author="L.J. McElravy" w:date="2016-03-30T17:37:00Z">
        <w:r w:rsidRPr="006064D6">
          <w:rPr>
            <w:rFonts w:ascii="Times New Roman" w:hAnsi="Times New Roman" w:cs="Times New Roman"/>
          </w:rPr>
          <w:t xml:space="preserve"> </w:t>
        </w:r>
      </w:ins>
      <w:r w:rsidRPr="006064D6">
        <w:rPr>
          <w:rFonts w:ascii="Times New Roman" w:hAnsi="Times New Roman" w:cs="Times New Roman"/>
        </w:rPr>
        <w:t xml:space="preserve">to include in the research "Youth leadership development in Nebraska" was </w:t>
      </w:r>
      <w:ins w:id="36" w:author="L.J. McElravy" w:date="2016-03-30T15:14:00Z">
        <w:r w:rsidRPr="006064D6">
          <w:rPr>
            <w:rFonts w:ascii="Times New Roman" w:hAnsi="Times New Roman" w:cs="Times New Roman"/>
          </w:rPr>
          <w:t xml:space="preserve">entered into a </w:t>
        </w:r>
      </w:ins>
      <w:r w:rsidRPr="006064D6">
        <w:rPr>
          <w:rFonts w:ascii="Times New Roman" w:hAnsi="Times New Roman" w:cs="Times New Roman"/>
        </w:rPr>
        <w:t>Google search. At the time of the search</w:t>
      </w:r>
      <w:ins w:id="37" w:author="L.J. McElravy" w:date="2016-03-30T15:14:00Z">
        <w:r w:rsidRPr="006064D6">
          <w:rPr>
            <w:rFonts w:ascii="Times New Roman" w:hAnsi="Times New Roman" w:cs="Times New Roman"/>
          </w:rPr>
          <w:t>,</w:t>
        </w:r>
      </w:ins>
      <w:r w:rsidRPr="006064D6">
        <w:rPr>
          <w:rFonts w:ascii="Times New Roman" w:hAnsi="Times New Roman" w:cs="Times New Roman"/>
        </w:rPr>
        <w:t xml:space="preserve"> 32 pages of results were produced</w:t>
      </w:r>
      <w:ins w:id="38" w:author="L.J. McElravy" w:date="2016-03-30T15:14:00Z">
        <w:r w:rsidRPr="006064D6">
          <w:rPr>
            <w:rFonts w:ascii="Times New Roman" w:hAnsi="Times New Roman" w:cs="Times New Roman"/>
          </w:rPr>
          <w:t xml:space="preserve">.  A member of the research team reviewed each entry, </w:t>
        </w:r>
      </w:ins>
      <w:ins w:id="39" w:author="L.J. McElravy" w:date="2016-03-30T15:15:00Z">
        <w:r w:rsidRPr="006064D6">
          <w:rPr>
            <w:rFonts w:ascii="Times New Roman" w:hAnsi="Times New Roman" w:cs="Times New Roman"/>
          </w:rPr>
          <w:t>searching for</w:t>
        </w:r>
      </w:ins>
      <w:r w:rsidRPr="006064D6">
        <w:rPr>
          <w:rFonts w:ascii="Times New Roman" w:hAnsi="Times New Roman" w:cs="Times New Roman"/>
        </w:rPr>
        <w:t xml:space="preserve"> </w:t>
      </w:r>
      <w:ins w:id="40" w:author="L.J. McElravy" w:date="2016-03-30T15:13:00Z">
        <w:r w:rsidRPr="006064D6">
          <w:rPr>
            <w:rFonts w:ascii="Times New Roman" w:hAnsi="Times New Roman" w:cs="Times New Roman"/>
          </w:rPr>
          <w:t>mission statements and the age ranges</w:t>
        </w:r>
      </w:ins>
      <w:ins w:id="41" w:author="L.J. McElravy" w:date="2016-03-30T15:20:00Z">
        <w:r w:rsidRPr="006064D6">
          <w:rPr>
            <w:rFonts w:ascii="Times New Roman" w:hAnsi="Times New Roman" w:cs="Times New Roman"/>
          </w:rPr>
          <w:t xml:space="preserve"> of the target population</w:t>
        </w:r>
      </w:ins>
      <w:ins w:id="42" w:author="L.J. McElravy" w:date="2016-03-30T15:13:00Z">
        <w:r w:rsidRPr="006064D6">
          <w:rPr>
            <w:rFonts w:ascii="Times New Roman" w:hAnsi="Times New Roman" w:cs="Times New Roman"/>
          </w:rPr>
          <w:t xml:space="preserve"> </w:t>
        </w:r>
      </w:ins>
      <w:ins w:id="43" w:author="L.J. McElravy" w:date="2016-03-30T15:15:00Z">
        <w:r w:rsidRPr="006064D6">
          <w:rPr>
            <w:rFonts w:ascii="Times New Roman" w:hAnsi="Times New Roman" w:cs="Times New Roman"/>
          </w:rPr>
          <w:t>to determine if the organization</w:t>
        </w:r>
      </w:ins>
      <w:ins w:id="44" w:author="L.J. McElravy" w:date="2016-03-30T17:38:00Z">
        <w:r w:rsidRPr="006064D6">
          <w:rPr>
            <w:rFonts w:ascii="Times New Roman" w:hAnsi="Times New Roman" w:cs="Times New Roman"/>
          </w:rPr>
          <w:t>/program</w:t>
        </w:r>
      </w:ins>
      <w:ins w:id="45" w:author="L.J. McElravy" w:date="2016-03-30T15:15:00Z">
        <w:r w:rsidRPr="006064D6">
          <w:rPr>
            <w:rFonts w:ascii="Times New Roman" w:hAnsi="Times New Roman" w:cs="Times New Roman"/>
          </w:rPr>
          <w:t xml:space="preserve"> met the inclusion </w:t>
        </w:r>
      </w:ins>
      <w:ins w:id="46" w:author="L.J. McElravy" w:date="2016-03-30T15:20:00Z">
        <w:r w:rsidRPr="006064D6">
          <w:rPr>
            <w:rFonts w:ascii="Times New Roman" w:hAnsi="Times New Roman" w:cs="Times New Roman"/>
          </w:rPr>
          <w:t>criteria</w:t>
        </w:r>
      </w:ins>
      <w:ins w:id="47" w:author="L.J. McElravy" w:date="2016-03-30T15:13:00Z">
        <w:r w:rsidRPr="006064D6">
          <w:rPr>
            <w:rFonts w:ascii="Times New Roman" w:hAnsi="Times New Roman" w:cs="Times New Roman"/>
          </w:rPr>
          <w:t xml:space="preserve">. </w:t>
        </w:r>
      </w:ins>
      <w:ins w:id="48" w:author="L.J. McElravy" w:date="2016-03-30T15:16:00Z">
        <w:r w:rsidRPr="006064D6">
          <w:rPr>
            <w:rFonts w:ascii="Times New Roman" w:hAnsi="Times New Roman" w:cs="Times New Roman"/>
          </w:rPr>
          <w:t xml:space="preserve">From the initial search, </w:t>
        </w:r>
      </w:ins>
      <w:r w:rsidRPr="006064D6">
        <w:rPr>
          <w:rFonts w:ascii="Times New Roman" w:hAnsi="Times New Roman" w:cs="Times New Roman"/>
        </w:rPr>
        <w:t>19 total organizations met the criteria</w:t>
      </w:r>
      <w:ins w:id="49" w:author="L.J. McElravy" w:date="2016-03-30T15:16:00Z">
        <w:r w:rsidRPr="006064D6">
          <w:rPr>
            <w:rFonts w:ascii="Times New Roman" w:hAnsi="Times New Roman" w:cs="Times New Roman"/>
          </w:rPr>
          <w:t>.</w:t>
        </w:r>
      </w:ins>
      <w:r w:rsidRPr="006064D6">
        <w:rPr>
          <w:rFonts w:ascii="Times New Roman" w:hAnsi="Times New Roman" w:cs="Times New Roman"/>
        </w:rPr>
        <w:t xml:space="preserve"> </w:t>
      </w:r>
      <w:ins w:id="50" w:author="L.J. McElravy" w:date="2016-03-30T15:22:00Z">
        <w:r w:rsidRPr="006064D6">
          <w:rPr>
            <w:rFonts w:ascii="Times New Roman" w:hAnsi="Times New Roman" w:cs="Times New Roman"/>
          </w:rPr>
          <w:t>Additionally, each organization contacted was also asked</w:t>
        </w:r>
      </w:ins>
      <w:ins w:id="51" w:author="L.J. McElravy" w:date="2016-03-30T15:23:00Z">
        <w:r w:rsidRPr="006064D6">
          <w:rPr>
            <w:rFonts w:ascii="Times New Roman" w:hAnsi="Times New Roman" w:cs="Times New Roman"/>
          </w:rPr>
          <w:t xml:space="preserve"> if they knew of </w:t>
        </w:r>
      </w:ins>
      <w:ins w:id="52" w:author="L.J. McElravy" w:date="2016-03-30T15:22:00Z">
        <w:r w:rsidRPr="006064D6">
          <w:rPr>
            <w:rFonts w:ascii="Times New Roman" w:hAnsi="Times New Roman" w:cs="Times New Roman"/>
          </w:rPr>
          <w:t xml:space="preserve">any other youth leadership development programs, and if so, if they could provide the name and contact information. </w:t>
        </w:r>
      </w:ins>
      <w:ins w:id="53" w:author="L.J. McElravy" w:date="2016-03-30T15:23:00Z">
        <w:r w:rsidRPr="006064D6">
          <w:rPr>
            <w:rFonts w:ascii="Times New Roman" w:hAnsi="Times New Roman" w:cs="Times New Roman"/>
          </w:rPr>
          <w:t xml:space="preserve">An additional </w:t>
        </w:r>
      </w:ins>
      <w:r w:rsidR="007C06FB">
        <w:rPr>
          <w:rFonts w:ascii="Times New Roman" w:hAnsi="Times New Roman" w:cs="Times New Roman"/>
        </w:rPr>
        <w:t>six</w:t>
      </w:r>
      <w:ins w:id="54" w:author="L.J. McElravy" w:date="2016-03-30T15:23:00Z">
        <w:r w:rsidRPr="006064D6">
          <w:rPr>
            <w:rFonts w:ascii="Times New Roman" w:hAnsi="Times New Roman" w:cs="Times New Roman"/>
          </w:rPr>
          <w:t xml:space="preserve"> organizations were included in the project.</w:t>
        </w:r>
      </w:ins>
    </w:p>
    <w:p w:rsidR="002B19CB" w:rsidRPr="00FA30CF" w:rsidRDefault="002B19CB" w:rsidP="00907E09">
      <w:pPr>
        <w:rPr>
          <w:ins w:id="55" w:author="L.J. McElravy" w:date="2016-03-30T15:19:00Z"/>
          <w:rFonts w:ascii="Times New Roman" w:hAnsi="Times New Roman" w:cs="Times New Roman"/>
        </w:rPr>
      </w:pPr>
    </w:p>
    <w:p w:rsidR="002B19CB" w:rsidRPr="00A462BD" w:rsidRDefault="002B19CB" w:rsidP="00907E09">
      <w:pPr>
        <w:rPr>
          <w:ins w:id="56" w:author="L.J. McElravy" w:date="2016-03-30T15:25:00Z"/>
          <w:rFonts w:ascii="Times New Roman" w:hAnsi="Times New Roman" w:cs="Times New Roman"/>
          <w:b/>
        </w:rPr>
      </w:pPr>
      <w:ins w:id="57" w:author="L.J. McElravy" w:date="2016-03-30T15:24:00Z">
        <w:r w:rsidRPr="00A462BD">
          <w:rPr>
            <w:rFonts w:ascii="Times New Roman" w:hAnsi="Times New Roman" w:cs="Times New Roman"/>
            <w:b/>
          </w:rPr>
          <w:t>Procedure</w:t>
        </w:r>
      </w:ins>
    </w:p>
    <w:p w:rsidR="002B19CB" w:rsidRPr="00A462BD" w:rsidRDefault="002B19CB" w:rsidP="00907E09">
      <w:pPr>
        <w:rPr>
          <w:ins w:id="58" w:author="L.J. McElravy" w:date="2016-03-30T15:25:00Z"/>
          <w:rFonts w:ascii="Times New Roman" w:hAnsi="Times New Roman" w:cs="Times New Roman"/>
        </w:rPr>
      </w:pPr>
      <w:ins w:id="59" w:author="L.J. McElravy" w:date="2016-03-30T15:25:00Z">
        <w:r w:rsidRPr="00A462BD">
          <w:rPr>
            <w:rFonts w:ascii="Times New Roman" w:hAnsi="Times New Roman" w:cs="Times New Roman"/>
          </w:rPr>
          <w:t xml:space="preserve">In order to address the research question, the researchers </w:t>
        </w:r>
      </w:ins>
      <w:ins w:id="60" w:author="L.J. McElravy" w:date="2016-03-30T17:34:00Z">
        <w:r w:rsidR="000F5697" w:rsidRPr="00A462BD">
          <w:rPr>
            <w:rFonts w:ascii="Times New Roman" w:hAnsi="Times New Roman" w:cs="Times New Roman"/>
          </w:rPr>
          <w:t>collected information from each organization to</w:t>
        </w:r>
      </w:ins>
      <w:ins w:id="61" w:author="L.J. McElravy" w:date="2016-03-30T15:25:00Z">
        <w:r w:rsidRPr="00A462BD">
          <w:rPr>
            <w:rFonts w:ascii="Times New Roman" w:hAnsi="Times New Roman" w:cs="Times New Roman"/>
          </w:rPr>
          <w:t xml:space="preserve"> answer the following questions:</w:t>
        </w:r>
      </w:ins>
    </w:p>
    <w:p w:rsidR="002B19CB" w:rsidRPr="00A462BD" w:rsidRDefault="002B19CB" w:rsidP="00907E09">
      <w:pPr>
        <w:rPr>
          <w:ins w:id="62" w:author="L.J. McElravy" w:date="2016-03-30T15:27:00Z"/>
          <w:rFonts w:ascii="Times New Roman" w:hAnsi="Times New Roman" w:cs="Times New Roman"/>
        </w:rPr>
      </w:pPr>
    </w:p>
    <w:p w:rsidR="002B19CB" w:rsidRPr="00A462BD" w:rsidRDefault="002B19CB" w:rsidP="00A462BD">
      <w:pPr>
        <w:pStyle w:val="ListParagraph"/>
        <w:numPr>
          <w:ilvl w:val="0"/>
          <w:numId w:val="8"/>
        </w:numPr>
        <w:rPr>
          <w:ins w:id="63" w:author="L.J. McElravy" w:date="2016-03-30T15:27:00Z"/>
          <w:rFonts w:ascii="Times New Roman" w:hAnsi="Times New Roman" w:cs="Times New Roman"/>
          <w:sz w:val="24"/>
          <w:szCs w:val="24"/>
        </w:rPr>
      </w:pPr>
      <w:ins w:id="64" w:author="L.J. McElravy" w:date="2016-03-30T15:27:00Z">
        <w:r w:rsidRPr="00A462BD">
          <w:rPr>
            <w:rFonts w:ascii="Times New Roman" w:hAnsi="Times New Roman" w:cs="Times New Roman"/>
            <w:sz w:val="24"/>
            <w:szCs w:val="24"/>
          </w:rPr>
          <w:t>How does your organization conceptualize/define leadership?</w:t>
        </w:r>
      </w:ins>
    </w:p>
    <w:p w:rsidR="002B19CB" w:rsidRPr="00A462BD" w:rsidRDefault="002B19CB" w:rsidP="00A462BD">
      <w:pPr>
        <w:pStyle w:val="ListParagraph"/>
        <w:numPr>
          <w:ilvl w:val="0"/>
          <w:numId w:val="8"/>
        </w:numPr>
        <w:rPr>
          <w:ins w:id="65" w:author="L.J. McElravy" w:date="2016-03-30T15:29:00Z"/>
          <w:rFonts w:ascii="Times New Roman" w:hAnsi="Times New Roman" w:cs="Times New Roman"/>
          <w:sz w:val="24"/>
          <w:szCs w:val="24"/>
        </w:rPr>
      </w:pPr>
      <w:ins w:id="66" w:author="L.J. McElravy" w:date="2016-03-30T15:27:00Z">
        <w:r w:rsidRPr="00A462BD">
          <w:rPr>
            <w:rFonts w:ascii="Times New Roman" w:hAnsi="Times New Roman" w:cs="Times New Roman"/>
            <w:sz w:val="24"/>
            <w:szCs w:val="24"/>
          </w:rPr>
          <w:t>What educational techniques does your program use to teach leadership?</w:t>
        </w:r>
      </w:ins>
    </w:p>
    <w:p w:rsidR="002B19CB" w:rsidRPr="00A462BD" w:rsidRDefault="002B19CB" w:rsidP="00A462BD">
      <w:pPr>
        <w:pStyle w:val="ListParagraph"/>
        <w:numPr>
          <w:ilvl w:val="1"/>
          <w:numId w:val="8"/>
        </w:numPr>
        <w:rPr>
          <w:ins w:id="67" w:author="L.J. McElravy" w:date="2016-03-30T15:27:00Z"/>
          <w:rFonts w:ascii="Times New Roman" w:hAnsi="Times New Roman" w:cs="Times New Roman"/>
          <w:sz w:val="24"/>
          <w:szCs w:val="24"/>
          <w:u w:val="single"/>
        </w:rPr>
      </w:pPr>
      <w:ins w:id="68" w:author="L.J. McElravy" w:date="2016-03-30T15:27:00Z">
        <w:r w:rsidRPr="00A462BD">
          <w:rPr>
            <w:rFonts w:ascii="Times New Roman" w:hAnsi="Times New Roman" w:cs="Times New Roman"/>
            <w:sz w:val="24"/>
            <w:szCs w:val="24"/>
          </w:rPr>
          <w:t>Choose from the following list</w:t>
        </w:r>
      </w:ins>
      <w:ins w:id="69" w:author="L.J. McElravy" w:date="2016-03-30T17:33:00Z">
        <w:r w:rsidR="000F5697" w:rsidRPr="00A462BD">
          <w:rPr>
            <w:rFonts w:ascii="Times New Roman" w:hAnsi="Times New Roman" w:cs="Times New Roman"/>
            <w:sz w:val="24"/>
            <w:szCs w:val="24"/>
          </w:rPr>
          <w:t xml:space="preserve"> of signature pedagogies in leadership education (Jenkins, 2012)</w:t>
        </w:r>
      </w:ins>
      <w:ins w:id="70" w:author="L.J. McElravy" w:date="2016-03-30T15:27:00Z">
        <w:r w:rsidRPr="00A462BD">
          <w:rPr>
            <w:rFonts w:ascii="Times New Roman" w:hAnsi="Times New Roman" w:cs="Times New Roman"/>
            <w:sz w:val="24"/>
            <w:szCs w:val="24"/>
          </w:rPr>
          <w:t xml:space="preserve">: Case studies, Class/group discussion, Exams, Games, </w:t>
        </w:r>
        <w:r w:rsidR="000F5697" w:rsidRPr="00A462BD">
          <w:rPr>
            <w:rFonts w:ascii="Times New Roman" w:hAnsi="Times New Roman" w:cs="Times New Roman"/>
            <w:sz w:val="24"/>
            <w:szCs w:val="24"/>
          </w:rPr>
          <w:t xml:space="preserve">Group projects/presentations, Guest speaker, Icebreakers, In-class short writings, </w:t>
        </w:r>
        <w:r w:rsidRPr="00A462BD">
          <w:rPr>
            <w:rFonts w:ascii="Times New Roman" w:hAnsi="Times New Roman" w:cs="Times New Roman"/>
            <w:sz w:val="24"/>
            <w:szCs w:val="24"/>
          </w:rPr>
          <w:t xml:space="preserve">Individual </w:t>
        </w:r>
        <w:r w:rsidR="000F5697" w:rsidRPr="00A462BD">
          <w:rPr>
            <w:rFonts w:ascii="Times New Roman" w:hAnsi="Times New Roman" w:cs="Times New Roman"/>
            <w:sz w:val="24"/>
            <w:szCs w:val="24"/>
          </w:rPr>
          <w:t xml:space="preserve">leadership development programs, </w:t>
        </w:r>
        <w:r w:rsidRPr="00A462BD">
          <w:rPr>
            <w:rFonts w:ascii="Times New Roman" w:hAnsi="Times New Roman" w:cs="Times New Roman"/>
            <w:sz w:val="24"/>
            <w:szCs w:val="24"/>
          </w:rPr>
          <w:t>Interactive</w:t>
        </w:r>
      </w:ins>
      <w:ins w:id="71" w:author="L.J. McElravy" w:date="2016-03-30T17:31:00Z">
        <w:r w:rsidR="000F5697" w:rsidRPr="00A462BD">
          <w:rPr>
            <w:rFonts w:ascii="Times New Roman" w:hAnsi="Times New Roman" w:cs="Times New Roman"/>
            <w:sz w:val="24"/>
            <w:szCs w:val="24"/>
          </w:rPr>
          <w:t xml:space="preserve"> </w:t>
        </w:r>
      </w:ins>
      <w:ins w:id="72" w:author="L.J. McElravy" w:date="2016-03-30T15:27:00Z">
        <w:r w:rsidR="000F5697" w:rsidRPr="00A462BD">
          <w:rPr>
            <w:rFonts w:ascii="Times New Roman" w:hAnsi="Times New Roman" w:cs="Times New Roman"/>
            <w:sz w:val="24"/>
            <w:szCs w:val="24"/>
          </w:rPr>
          <w:t xml:space="preserve">lesson/discussion, Interview of a leader, Lecture, Media clips, Quizzes, </w:t>
        </w:r>
        <w:r w:rsidRPr="00A462BD">
          <w:rPr>
            <w:rFonts w:ascii="Times New Roman" w:hAnsi="Times New Roman" w:cs="Times New Roman"/>
            <w:sz w:val="24"/>
            <w:szCs w:val="24"/>
          </w:rPr>
          <w:t>Reflective</w:t>
        </w:r>
        <w:r w:rsidR="000F5697" w:rsidRPr="00A462BD">
          <w:rPr>
            <w:rFonts w:ascii="Times New Roman" w:hAnsi="Times New Roman" w:cs="Times New Roman"/>
            <w:sz w:val="24"/>
            <w:szCs w:val="24"/>
          </w:rPr>
          <w:t xml:space="preserve"> journals, Research project/presentation, Role-play activities, Self-assessments/instruments, Service learning, Simulation, Small group discussion, Story/storytelling, Student peer teaching, </w:t>
        </w:r>
      </w:ins>
      <w:ins w:id="73" w:author="L.J. McElravy" w:date="2016-03-30T17:32:00Z">
        <w:r w:rsidR="000F5697" w:rsidRPr="00A462BD">
          <w:rPr>
            <w:rFonts w:ascii="Times New Roman" w:hAnsi="Times New Roman" w:cs="Times New Roman"/>
            <w:sz w:val="24"/>
            <w:szCs w:val="24"/>
          </w:rPr>
          <w:t xml:space="preserve">and </w:t>
        </w:r>
      </w:ins>
      <w:ins w:id="74" w:author="L.J. McElravy" w:date="2016-03-30T15:27:00Z">
        <w:r w:rsidR="000F5697" w:rsidRPr="00A462BD">
          <w:rPr>
            <w:rFonts w:ascii="Times New Roman" w:hAnsi="Times New Roman" w:cs="Times New Roman"/>
            <w:sz w:val="24"/>
            <w:szCs w:val="24"/>
          </w:rPr>
          <w:t>Teambuilding</w:t>
        </w:r>
      </w:ins>
    </w:p>
    <w:p w:rsidR="002B19CB" w:rsidRPr="00A462BD" w:rsidRDefault="002B19CB" w:rsidP="00A462BD">
      <w:pPr>
        <w:pStyle w:val="ListParagraph"/>
        <w:numPr>
          <w:ilvl w:val="0"/>
          <w:numId w:val="8"/>
        </w:numPr>
        <w:rPr>
          <w:ins w:id="75" w:author="L.J. McElravy" w:date="2016-03-30T15:27:00Z"/>
          <w:rFonts w:ascii="Times New Roman" w:hAnsi="Times New Roman" w:cs="Times New Roman"/>
          <w:sz w:val="24"/>
          <w:szCs w:val="24"/>
        </w:rPr>
      </w:pPr>
      <w:ins w:id="76" w:author="L.J. McElravy" w:date="2016-03-30T15:27:00Z">
        <w:r w:rsidRPr="00A462BD">
          <w:rPr>
            <w:rFonts w:ascii="Times New Roman" w:hAnsi="Times New Roman" w:cs="Times New Roman"/>
            <w:sz w:val="24"/>
            <w:szCs w:val="24"/>
          </w:rPr>
          <w:t>How does your organization assess leadership development of the youth?</w:t>
        </w:r>
      </w:ins>
    </w:p>
    <w:p w:rsidR="002B19CB" w:rsidRPr="00A462BD" w:rsidRDefault="002B19CB" w:rsidP="00A462BD">
      <w:pPr>
        <w:pStyle w:val="ListParagraph"/>
        <w:numPr>
          <w:ilvl w:val="0"/>
          <w:numId w:val="8"/>
        </w:numPr>
        <w:rPr>
          <w:ins w:id="77" w:author="L.J. McElravy" w:date="2016-03-30T15:27:00Z"/>
          <w:rFonts w:ascii="Times New Roman" w:hAnsi="Times New Roman" w:cs="Times New Roman"/>
          <w:sz w:val="24"/>
          <w:szCs w:val="24"/>
        </w:rPr>
      </w:pPr>
      <w:ins w:id="78" w:author="L.J. McElravy" w:date="2016-03-30T15:27:00Z">
        <w:r w:rsidRPr="00A462BD">
          <w:rPr>
            <w:rFonts w:ascii="Times New Roman" w:hAnsi="Times New Roman" w:cs="Times New Roman"/>
            <w:sz w:val="24"/>
            <w:szCs w:val="24"/>
          </w:rPr>
          <w:t>How does your organization assess the success of their programs?</w:t>
        </w:r>
      </w:ins>
    </w:p>
    <w:p w:rsidR="002B19CB" w:rsidRPr="00A462BD" w:rsidRDefault="002B19CB" w:rsidP="00A462BD">
      <w:pPr>
        <w:pStyle w:val="ListParagraph"/>
        <w:numPr>
          <w:ilvl w:val="0"/>
          <w:numId w:val="8"/>
        </w:numPr>
        <w:rPr>
          <w:ins w:id="79" w:author="L.J. McElravy" w:date="2016-03-30T15:27:00Z"/>
          <w:rFonts w:ascii="Times New Roman" w:hAnsi="Times New Roman" w:cs="Times New Roman"/>
          <w:sz w:val="24"/>
          <w:szCs w:val="24"/>
        </w:rPr>
      </w:pPr>
      <w:ins w:id="80" w:author="L.J. McElravy" w:date="2016-03-30T15:27:00Z">
        <w:r w:rsidRPr="00A462BD">
          <w:rPr>
            <w:rFonts w:ascii="Times New Roman" w:hAnsi="Times New Roman" w:cs="Times New Roman"/>
            <w:sz w:val="24"/>
            <w:szCs w:val="24"/>
          </w:rPr>
          <w:t>How many people have participated in the program?</w:t>
        </w:r>
      </w:ins>
    </w:p>
    <w:p w:rsidR="002B19CB" w:rsidRPr="00A462BD" w:rsidRDefault="002B19CB" w:rsidP="00A462BD">
      <w:pPr>
        <w:pStyle w:val="ListParagraph"/>
        <w:numPr>
          <w:ilvl w:val="1"/>
          <w:numId w:val="8"/>
        </w:numPr>
        <w:rPr>
          <w:ins w:id="81" w:author="L.J. McElravy" w:date="2016-03-30T15:27:00Z"/>
          <w:rFonts w:ascii="Times New Roman" w:hAnsi="Times New Roman" w:cs="Times New Roman"/>
          <w:sz w:val="24"/>
          <w:szCs w:val="24"/>
        </w:rPr>
      </w:pPr>
      <w:ins w:id="82" w:author="L.J. McElravy" w:date="2016-03-30T15:27:00Z">
        <w:r w:rsidRPr="00A462BD">
          <w:rPr>
            <w:rFonts w:ascii="Times New Roman" w:hAnsi="Times New Roman" w:cs="Times New Roman"/>
            <w:sz w:val="24"/>
            <w:szCs w:val="24"/>
          </w:rPr>
          <w:t>Annually?</w:t>
        </w:r>
      </w:ins>
    </w:p>
    <w:p w:rsidR="002B19CB" w:rsidRPr="00A462BD" w:rsidRDefault="002B19CB" w:rsidP="00A462BD">
      <w:pPr>
        <w:pStyle w:val="ListParagraph"/>
        <w:numPr>
          <w:ilvl w:val="1"/>
          <w:numId w:val="8"/>
        </w:numPr>
        <w:rPr>
          <w:ins w:id="83" w:author="L.J. McElravy" w:date="2016-03-30T15:27:00Z"/>
          <w:rFonts w:ascii="Times New Roman" w:hAnsi="Times New Roman" w:cs="Times New Roman"/>
          <w:sz w:val="24"/>
          <w:szCs w:val="24"/>
        </w:rPr>
      </w:pPr>
      <w:ins w:id="84" w:author="L.J. McElravy" w:date="2016-03-30T15:27:00Z">
        <w:r w:rsidRPr="00A462BD">
          <w:rPr>
            <w:rFonts w:ascii="Times New Roman" w:hAnsi="Times New Roman" w:cs="Times New Roman"/>
            <w:sz w:val="24"/>
            <w:szCs w:val="24"/>
          </w:rPr>
          <w:t>Total?</w:t>
        </w:r>
      </w:ins>
    </w:p>
    <w:p w:rsidR="002B19CB" w:rsidRPr="00A462BD" w:rsidRDefault="002B19CB" w:rsidP="00A462BD">
      <w:pPr>
        <w:pStyle w:val="ListParagraph"/>
        <w:numPr>
          <w:ilvl w:val="0"/>
          <w:numId w:val="8"/>
        </w:numPr>
        <w:rPr>
          <w:ins w:id="85" w:author="L.J. McElravy" w:date="2016-03-30T15:27:00Z"/>
          <w:rFonts w:ascii="Times New Roman" w:hAnsi="Times New Roman" w:cs="Times New Roman"/>
          <w:sz w:val="24"/>
          <w:szCs w:val="24"/>
        </w:rPr>
      </w:pPr>
      <w:ins w:id="86" w:author="L.J. McElravy" w:date="2016-03-30T15:27:00Z">
        <w:r w:rsidRPr="00A462BD">
          <w:rPr>
            <w:rFonts w:ascii="Times New Roman" w:hAnsi="Times New Roman" w:cs="Times New Roman"/>
            <w:sz w:val="24"/>
            <w:szCs w:val="24"/>
          </w:rPr>
          <w:t>How long has the program been running?</w:t>
        </w:r>
      </w:ins>
    </w:p>
    <w:p w:rsidR="002B19CB" w:rsidRPr="00A462BD" w:rsidRDefault="002B19CB" w:rsidP="00A462BD">
      <w:pPr>
        <w:pStyle w:val="ListParagraph"/>
        <w:numPr>
          <w:ilvl w:val="0"/>
          <w:numId w:val="8"/>
        </w:numPr>
        <w:rPr>
          <w:ins w:id="87" w:author="L.J. McElravy" w:date="2016-03-30T15:27:00Z"/>
          <w:rFonts w:ascii="Times New Roman" w:hAnsi="Times New Roman" w:cs="Times New Roman"/>
          <w:sz w:val="24"/>
          <w:szCs w:val="24"/>
        </w:rPr>
      </w:pPr>
      <w:ins w:id="88" w:author="L.J. McElravy" w:date="2016-03-30T15:27:00Z">
        <w:r w:rsidRPr="00A462BD">
          <w:rPr>
            <w:rFonts w:ascii="Times New Roman" w:hAnsi="Times New Roman" w:cs="Times New Roman"/>
            <w:sz w:val="24"/>
            <w:szCs w:val="24"/>
          </w:rPr>
          <w:t>What is your target population?</w:t>
        </w:r>
      </w:ins>
    </w:p>
    <w:p w:rsidR="002B19CB" w:rsidRPr="00A462BD" w:rsidRDefault="002B19CB" w:rsidP="00A462BD">
      <w:pPr>
        <w:pStyle w:val="ListParagraph"/>
        <w:numPr>
          <w:ilvl w:val="1"/>
          <w:numId w:val="8"/>
        </w:numPr>
        <w:rPr>
          <w:ins w:id="89" w:author="L.J. McElravy" w:date="2016-03-30T15:27:00Z"/>
          <w:rFonts w:ascii="Times New Roman" w:hAnsi="Times New Roman" w:cs="Times New Roman"/>
          <w:sz w:val="24"/>
          <w:szCs w:val="24"/>
        </w:rPr>
      </w:pPr>
      <w:ins w:id="90" w:author="L.J. McElravy" w:date="2016-03-30T15:27:00Z">
        <w:r w:rsidRPr="00A462BD">
          <w:rPr>
            <w:rFonts w:ascii="Times New Roman" w:hAnsi="Times New Roman" w:cs="Times New Roman"/>
            <w:sz w:val="24"/>
            <w:szCs w:val="24"/>
          </w:rPr>
          <w:t>Age/grade?</w:t>
        </w:r>
      </w:ins>
    </w:p>
    <w:p w:rsidR="002B19CB" w:rsidRPr="00A462BD" w:rsidRDefault="002B19CB" w:rsidP="00A462BD">
      <w:pPr>
        <w:pStyle w:val="ListParagraph"/>
        <w:numPr>
          <w:ilvl w:val="1"/>
          <w:numId w:val="8"/>
        </w:numPr>
        <w:rPr>
          <w:ins w:id="91" w:author="L.J. McElravy" w:date="2016-03-30T15:27:00Z"/>
          <w:rFonts w:ascii="Times New Roman" w:hAnsi="Times New Roman" w:cs="Times New Roman"/>
          <w:sz w:val="24"/>
          <w:szCs w:val="24"/>
        </w:rPr>
      </w:pPr>
      <w:ins w:id="92" w:author="L.J. McElravy" w:date="2016-03-30T15:27:00Z">
        <w:r w:rsidRPr="00A462BD">
          <w:rPr>
            <w:rFonts w:ascii="Times New Roman" w:hAnsi="Times New Roman" w:cs="Times New Roman"/>
            <w:sz w:val="24"/>
            <w:szCs w:val="24"/>
          </w:rPr>
          <w:t>Interest (e.g. FBLA is business, underrepresented populations, etc)</w:t>
        </w:r>
      </w:ins>
    </w:p>
    <w:p w:rsidR="002B19CB" w:rsidRPr="00A462BD" w:rsidRDefault="002B19CB" w:rsidP="00A462BD">
      <w:pPr>
        <w:pStyle w:val="ListParagraph"/>
        <w:numPr>
          <w:ilvl w:val="1"/>
          <w:numId w:val="8"/>
        </w:numPr>
        <w:rPr>
          <w:ins w:id="93" w:author="L.J. McElravy" w:date="2016-03-30T15:27:00Z"/>
          <w:rFonts w:ascii="Times New Roman" w:hAnsi="Times New Roman" w:cs="Times New Roman"/>
          <w:sz w:val="24"/>
          <w:szCs w:val="24"/>
        </w:rPr>
      </w:pPr>
      <w:ins w:id="94" w:author="L.J. McElravy" w:date="2016-03-30T15:27:00Z">
        <w:r w:rsidRPr="00A462BD">
          <w:rPr>
            <w:rFonts w:ascii="Times New Roman" w:hAnsi="Times New Roman" w:cs="Times New Roman"/>
            <w:sz w:val="24"/>
            <w:szCs w:val="24"/>
          </w:rPr>
          <w:t>Is the program application based/restrictive?</w:t>
        </w:r>
      </w:ins>
    </w:p>
    <w:p w:rsidR="002B19CB" w:rsidRPr="00A462BD" w:rsidRDefault="002B19CB" w:rsidP="00A462BD">
      <w:pPr>
        <w:pStyle w:val="ListParagraph"/>
        <w:numPr>
          <w:ilvl w:val="0"/>
          <w:numId w:val="8"/>
        </w:numPr>
        <w:rPr>
          <w:ins w:id="95" w:author="L.J. McElravy" w:date="2016-03-30T15:27:00Z"/>
          <w:rFonts w:ascii="Times New Roman" w:hAnsi="Times New Roman" w:cs="Times New Roman"/>
          <w:sz w:val="24"/>
          <w:szCs w:val="24"/>
        </w:rPr>
      </w:pPr>
      <w:ins w:id="96" w:author="L.J. McElravy" w:date="2016-03-30T15:27:00Z">
        <w:r w:rsidRPr="00A462BD">
          <w:rPr>
            <w:rFonts w:ascii="Times New Roman" w:hAnsi="Times New Roman" w:cs="Times New Roman"/>
            <w:sz w:val="24"/>
            <w:szCs w:val="24"/>
          </w:rPr>
          <w:t>Is there a cost associated with your program?</w:t>
        </w:r>
      </w:ins>
    </w:p>
    <w:p w:rsidR="00DE6310" w:rsidRPr="00A462BD" w:rsidRDefault="002B19CB" w:rsidP="00DE6310">
      <w:pPr>
        <w:rPr>
          <w:ins w:id="97" w:author="L.J. McElravy" w:date="2016-03-30T17:45:00Z"/>
          <w:rFonts w:ascii="Times New Roman" w:hAnsi="Times New Roman" w:cs="Times New Roman"/>
        </w:rPr>
      </w:pPr>
      <w:ins w:id="98" w:author="L.J. McElravy" w:date="2016-03-30T15:25:00Z">
        <w:r w:rsidRPr="00A462BD">
          <w:rPr>
            <w:rFonts w:ascii="Times New Roman" w:hAnsi="Times New Roman" w:cs="Times New Roman"/>
          </w:rPr>
          <w:t>E</w:t>
        </w:r>
      </w:ins>
      <w:r w:rsidR="006D0523" w:rsidRPr="00A462BD">
        <w:rPr>
          <w:rFonts w:ascii="Times New Roman" w:hAnsi="Times New Roman" w:cs="Times New Roman"/>
        </w:rPr>
        <w:t>ach organization's website w</w:t>
      </w:r>
      <w:ins w:id="99" w:author="L.J. McElravy" w:date="2016-03-30T15:16:00Z">
        <w:r w:rsidR="00A87554" w:rsidRPr="00A462BD">
          <w:rPr>
            <w:rFonts w:ascii="Times New Roman" w:hAnsi="Times New Roman" w:cs="Times New Roman"/>
          </w:rPr>
          <w:t>as</w:t>
        </w:r>
      </w:ins>
      <w:r w:rsidR="00907E09" w:rsidRPr="00A462BD">
        <w:rPr>
          <w:rFonts w:ascii="Times New Roman" w:hAnsi="Times New Roman" w:cs="Times New Roman"/>
        </w:rPr>
        <w:t xml:space="preserve"> visited to collect </w:t>
      </w:r>
      <w:ins w:id="100" w:author="L.J. McElravy" w:date="2016-03-30T15:18:00Z">
        <w:r w:rsidR="00A87554" w:rsidRPr="00A462BD">
          <w:rPr>
            <w:rFonts w:ascii="Times New Roman" w:hAnsi="Times New Roman" w:cs="Times New Roman"/>
          </w:rPr>
          <w:t>relevant</w:t>
        </w:r>
      </w:ins>
      <w:r w:rsidR="00907E09" w:rsidRPr="00A462BD">
        <w:rPr>
          <w:rFonts w:ascii="Times New Roman" w:hAnsi="Times New Roman" w:cs="Times New Roman"/>
        </w:rPr>
        <w:t xml:space="preserve"> information</w:t>
      </w:r>
      <w:ins w:id="101" w:author="L.J. McElravy" w:date="2016-03-30T15:30:00Z">
        <w:r w:rsidR="00F36622" w:rsidRPr="00A462BD">
          <w:rPr>
            <w:rFonts w:ascii="Times New Roman" w:hAnsi="Times New Roman" w:cs="Times New Roman"/>
          </w:rPr>
          <w:t xml:space="preserve">. </w:t>
        </w:r>
      </w:ins>
      <w:r w:rsidR="00907E09" w:rsidRPr="00A462BD">
        <w:rPr>
          <w:rFonts w:ascii="Times New Roman" w:hAnsi="Times New Roman" w:cs="Times New Roman"/>
        </w:rPr>
        <w:t xml:space="preserve">After collecting as much data as </w:t>
      </w:r>
      <w:ins w:id="102" w:author="L.J. McElravy" w:date="2016-03-30T15:51:00Z">
        <w:r w:rsidR="00B40AF7" w:rsidRPr="00A462BD">
          <w:rPr>
            <w:rFonts w:ascii="Times New Roman" w:hAnsi="Times New Roman" w:cs="Times New Roman"/>
          </w:rPr>
          <w:t>was available</w:t>
        </w:r>
      </w:ins>
      <w:r w:rsidR="00907E09" w:rsidRPr="00A462BD">
        <w:rPr>
          <w:rFonts w:ascii="Times New Roman" w:hAnsi="Times New Roman" w:cs="Times New Roman"/>
        </w:rPr>
        <w:t>, initial contact with each organization was made through email on December 15</w:t>
      </w:r>
      <w:r w:rsidR="00907E09" w:rsidRPr="00A462BD">
        <w:rPr>
          <w:rFonts w:ascii="Times New Roman" w:hAnsi="Times New Roman" w:cs="Times New Roman"/>
          <w:vertAlign w:val="superscript"/>
        </w:rPr>
        <w:t>th</w:t>
      </w:r>
      <w:r w:rsidR="00907E09" w:rsidRPr="00A462BD">
        <w:rPr>
          <w:rFonts w:ascii="Times New Roman" w:hAnsi="Times New Roman" w:cs="Times New Roman"/>
        </w:rPr>
        <w:t xml:space="preserve">, 2015. The email explained the research project and asked to set up a phone interview with someone who works directly with the program; programs that made contact were scheduled for a </w:t>
      </w:r>
      <w:ins w:id="103" w:author="L.J. McElravy" w:date="2016-03-30T15:34:00Z">
        <w:r w:rsidR="00F36622" w:rsidRPr="00A462BD">
          <w:rPr>
            <w:rFonts w:ascii="Times New Roman" w:hAnsi="Times New Roman" w:cs="Times New Roman"/>
          </w:rPr>
          <w:t xml:space="preserve">15 minute </w:t>
        </w:r>
      </w:ins>
      <w:r w:rsidR="00907E09" w:rsidRPr="00A462BD">
        <w:rPr>
          <w:rFonts w:ascii="Times New Roman" w:hAnsi="Times New Roman" w:cs="Times New Roman"/>
        </w:rPr>
        <w:t>phone interview</w:t>
      </w:r>
      <w:ins w:id="104" w:author="L.J. McElravy" w:date="2016-03-30T15:31:00Z">
        <w:r w:rsidR="00F36622" w:rsidRPr="00A462BD">
          <w:rPr>
            <w:rFonts w:ascii="Times New Roman" w:hAnsi="Times New Roman" w:cs="Times New Roman"/>
          </w:rPr>
          <w:t xml:space="preserve"> (the questions above served as the script)</w:t>
        </w:r>
      </w:ins>
      <w:r w:rsidR="00907E09" w:rsidRPr="00A462BD">
        <w:rPr>
          <w:rFonts w:ascii="Times New Roman" w:hAnsi="Times New Roman" w:cs="Times New Roman"/>
        </w:rPr>
        <w:t xml:space="preserve">. Programs that did not </w:t>
      </w:r>
      <w:ins w:id="105" w:author="L.J. McElravy" w:date="2016-03-30T15:35:00Z">
        <w:r w:rsidR="00F36622" w:rsidRPr="00A462BD">
          <w:rPr>
            <w:rFonts w:ascii="Times New Roman" w:hAnsi="Times New Roman" w:cs="Times New Roman"/>
          </w:rPr>
          <w:t xml:space="preserve">respond to the initial email by </w:t>
        </w:r>
      </w:ins>
      <w:r w:rsidR="00F90689">
        <w:rPr>
          <w:rFonts w:ascii="Times New Roman" w:hAnsi="Times New Roman" w:cs="Times New Roman"/>
        </w:rPr>
        <w:t>January 25</w:t>
      </w:r>
      <w:r w:rsidR="00F90689" w:rsidRPr="00F90689">
        <w:rPr>
          <w:rFonts w:ascii="Times New Roman" w:hAnsi="Times New Roman" w:cs="Times New Roman"/>
          <w:vertAlign w:val="superscript"/>
        </w:rPr>
        <w:t>th</w:t>
      </w:r>
      <w:r w:rsidR="00F90689">
        <w:rPr>
          <w:rFonts w:ascii="Times New Roman" w:hAnsi="Times New Roman" w:cs="Times New Roman"/>
        </w:rPr>
        <w:t>, 2015</w:t>
      </w:r>
      <w:r w:rsidR="00907E09" w:rsidRPr="00A462BD">
        <w:rPr>
          <w:rFonts w:ascii="Times New Roman" w:hAnsi="Times New Roman" w:cs="Times New Roman"/>
        </w:rPr>
        <w:t xml:space="preserve"> were contacted again through another email, and a phone call using </w:t>
      </w:r>
      <w:ins w:id="106" w:author="L.J. McElravy" w:date="2016-03-30T15:36:00Z">
        <w:r w:rsidR="00F36622" w:rsidRPr="00A462BD">
          <w:rPr>
            <w:rFonts w:ascii="Times New Roman" w:hAnsi="Times New Roman" w:cs="Times New Roman"/>
          </w:rPr>
          <w:t xml:space="preserve">available </w:t>
        </w:r>
      </w:ins>
      <w:r w:rsidR="00907E09" w:rsidRPr="00A462BD">
        <w:rPr>
          <w:rFonts w:ascii="Times New Roman" w:hAnsi="Times New Roman" w:cs="Times New Roman"/>
        </w:rPr>
        <w:t>contact</w:t>
      </w:r>
      <w:ins w:id="107" w:author="L.J. McElravy" w:date="2016-03-30T15:36:00Z">
        <w:r w:rsidR="00F36622" w:rsidRPr="00A462BD">
          <w:rPr>
            <w:rFonts w:ascii="Times New Roman" w:hAnsi="Times New Roman" w:cs="Times New Roman"/>
          </w:rPr>
          <w:t xml:space="preserve"> information. </w:t>
        </w:r>
      </w:ins>
      <w:ins w:id="108" w:author="L.J. McElravy" w:date="2016-03-30T17:45:00Z">
        <w:r w:rsidR="00DE6310" w:rsidRPr="00A462BD">
          <w:rPr>
            <w:rFonts w:ascii="Times New Roman" w:hAnsi="Times New Roman" w:cs="Times New Roman"/>
          </w:rPr>
          <w:t xml:space="preserve">Organizations that had not responded to the </w:t>
        </w:r>
      </w:ins>
      <w:r w:rsidR="00F90689">
        <w:rPr>
          <w:rFonts w:ascii="Times New Roman" w:hAnsi="Times New Roman" w:cs="Times New Roman"/>
        </w:rPr>
        <w:t>second</w:t>
      </w:r>
      <w:ins w:id="109" w:author="L.J. McElravy" w:date="2016-03-30T17:45:00Z">
        <w:r w:rsidR="00DE6310" w:rsidRPr="00A462BD">
          <w:rPr>
            <w:rFonts w:ascii="Times New Roman" w:hAnsi="Times New Roman" w:cs="Times New Roman"/>
          </w:rPr>
          <w:t xml:space="preserve"> email or phone call by </w:t>
        </w:r>
      </w:ins>
      <w:r w:rsidR="00F90689">
        <w:rPr>
          <w:rFonts w:ascii="Times New Roman" w:hAnsi="Times New Roman" w:cs="Times New Roman"/>
        </w:rPr>
        <w:t>February 20</w:t>
      </w:r>
      <w:r w:rsidR="00F90689" w:rsidRPr="00F90689">
        <w:rPr>
          <w:rFonts w:ascii="Times New Roman" w:hAnsi="Times New Roman" w:cs="Times New Roman"/>
          <w:vertAlign w:val="superscript"/>
        </w:rPr>
        <w:t>th</w:t>
      </w:r>
      <w:r w:rsidR="00F90689">
        <w:rPr>
          <w:rFonts w:ascii="Times New Roman" w:hAnsi="Times New Roman" w:cs="Times New Roman"/>
        </w:rPr>
        <w:t>, 2015</w:t>
      </w:r>
      <w:ins w:id="110" w:author="L.J. McElravy" w:date="2016-03-30T17:45:00Z">
        <w:r w:rsidR="00DE6310" w:rsidRPr="00A462BD">
          <w:rPr>
            <w:rFonts w:ascii="Times New Roman" w:hAnsi="Times New Roman" w:cs="Times New Roman"/>
          </w:rPr>
          <w:t xml:space="preserve"> were all contacted again by phone, at least once, and up to </w:t>
        </w:r>
      </w:ins>
      <w:r w:rsidR="00F90689">
        <w:rPr>
          <w:rFonts w:ascii="Times New Roman" w:hAnsi="Times New Roman" w:cs="Times New Roman"/>
        </w:rPr>
        <w:t>five</w:t>
      </w:r>
      <w:ins w:id="111" w:author="L.J. McElravy" w:date="2016-03-30T17:45:00Z">
        <w:r w:rsidR="00DE6310" w:rsidRPr="00A462BD">
          <w:rPr>
            <w:rFonts w:ascii="Times New Roman" w:hAnsi="Times New Roman" w:cs="Times New Roman"/>
          </w:rPr>
          <w:t xml:space="preserve"> times; voice mails were left if the option was available. Contact with these organizations was sought until March 9</w:t>
        </w:r>
        <w:r w:rsidR="00DE6310" w:rsidRPr="00A462BD">
          <w:rPr>
            <w:rFonts w:ascii="Times New Roman" w:hAnsi="Times New Roman" w:cs="Times New Roman"/>
            <w:vertAlign w:val="superscript"/>
          </w:rPr>
          <w:t>th</w:t>
        </w:r>
        <w:r w:rsidR="00DE6310" w:rsidRPr="00A462BD">
          <w:rPr>
            <w:rFonts w:ascii="Times New Roman" w:hAnsi="Times New Roman" w:cs="Times New Roman"/>
          </w:rPr>
          <w:t xml:space="preserve">, 2016, giving roughly three months of opportunity for these organizations to participate in research. </w:t>
        </w:r>
      </w:ins>
    </w:p>
    <w:p w:rsidR="00907E09" w:rsidRPr="00A462BD" w:rsidRDefault="00907E09" w:rsidP="00907E09">
      <w:pPr>
        <w:rPr>
          <w:rFonts w:ascii="Times New Roman" w:hAnsi="Times New Roman" w:cs="Times New Roman"/>
        </w:rPr>
      </w:pPr>
    </w:p>
    <w:p w:rsidR="00907E09" w:rsidRPr="00A462BD" w:rsidRDefault="00DE6310" w:rsidP="00907E09">
      <w:pPr>
        <w:rPr>
          <w:rFonts w:ascii="Times New Roman" w:hAnsi="Times New Roman" w:cs="Times New Roman"/>
        </w:rPr>
      </w:pPr>
      <w:ins w:id="112" w:author="L.J. McElravy" w:date="2016-03-30T17:41:00Z">
        <w:r w:rsidRPr="00A462BD">
          <w:rPr>
            <w:rFonts w:ascii="Times New Roman" w:hAnsi="Times New Roman" w:cs="Times New Roman"/>
          </w:rPr>
          <w:t xml:space="preserve">Information from the </w:t>
        </w:r>
      </w:ins>
      <w:ins w:id="113" w:author="L.J. McElravy" w:date="2016-03-30T17:42:00Z">
        <w:r w:rsidRPr="00A462BD">
          <w:rPr>
            <w:rFonts w:ascii="Times New Roman" w:hAnsi="Times New Roman" w:cs="Times New Roman"/>
          </w:rPr>
          <w:t>organization</w:t>
        </w:r>
      </w:ins>
      <w:ins w:id="114" w:author="L.J. McElravy" w:date="2016-03-30T17:41:00Z">
        <w:r w:rsidRPr="00A462BD">
          <w:rPr>
            <w:rFonts w:ascii="Times New Roman" w:hAnsi="Times New Roman" w:cs="Times New Roman"/>
          </w:rPr>
          <w:t>/</w:t>
        </w:r>
      </w:ins>
      <w:ins w:id="115" w:author="L.J. McElravy" w:date="2016-03-30T17:42:00Z">
        <w:r w:rsidRPr="00A462BD">
          <w:rPr>
            <w:rFonts w:ascii="Times New Roman" w:hAnsi="Times New Roman" w:cs="Times New Roman"/>
          </w:rPr>
          <w:t xml:space="preserve">program websites were entered into a database.  During the interview, the information collected was </w:t>
        </w:r>
      </w:ins>
      <w:ins w:id="116" w:author="L.J. McElravy" w:date="2016-03-30T17:43:00Z">
        <w:r w:rsidRPr="00A462BD">
          <w:rPr>
            <w:rFonts w:ascii="Times New Roman" w:hAnsi="Times New Roman" w:cs="Times New Roman"/>
          </w:rPr>
          <w:t>verified</w:t>
        </w:r>
      </w:ins>
      <w:ins w:id="117" w:author="L.J. McElravy" w:date="2016-03-30T17:42:00Z">
        <w:r w:rsidRPr="00A462BD">
          <w:rPr>
            <w:rFonts w:ascii="Times New Roman" w:hAnsi="Times New Roman" w:cs="Times New Roman"/>
          </w:rPr>
          <w:t xml:space="preserve">, and </w:t>
        </w:r>
      </w:ins>
      <w:ins w:id="118" w:author="L.J. McElravy" w:date="2016-03-30T17:44:00Z">
        <w:r w:rsidRPr="00A462BD">
          <w:rPr>
            <w:rFonts w:ascii="Times New Roman" w:hAnsi="Times New Roman" w:cs="Times New Roman"/>
          </w:rPr>
          <w:t xml:space="preserve">any missing </w:t>
        </w:r>
      </w:ins>
      <w:ins w:id="119" w:author="L.J. McElravy" w:date="2016-03-30T17:42:00Z">
        <w:r w:rsidRPr="00A462BD">
          <w:rPr>
            <w:rFonts w:ascii="Times New Roman" w:hAnsi="Times New Roman" w:cs="Times New Roman"/>
          </w:rPr>
          <w:t xml:space="preserve">data was collected </w:t>
        </w:r>
      </w:ins>
      <w:ins w:id="120" w:author="L.J. McElravy" w:date="2016-03-30T17:43:00Z">
        <w:r w:rsidRPr="00A462BD">
          <w:rPr>
            <w:rFonts w:ascii="Times New Roman" w:hAnsi="Times New Roman" w:cs="Times New Roman"/>
          </w:rPr>
          <w:t>by the interviewer</w:t>
        </w:r>
      </w:ins>
      <w:ins w:id="121" w:author="L.J. McElravy" w:date="2016-03-30T17:44:00Z">
        <w:r w:rsidRPr="00A462BD">
          <w:rPr>
            <w:rFonts w:ascii="Times New Roman" w:hAnsi="Times New Roman" w:cs="Times New Roman"/>
          </w:rPr>
          <w:t xml:space="preserve">. </w:t>
        </w:r>
      </w:ins>
      <w:ins w:id="122" w:author="L.J. McElravy" w:date="2016-03-30T19:19:00Z">
        <w:r w:rsidR="008A490D">
          <w:rPr>
            <w:rFonts w:ascii="Times New Roman" w:hAnsi="Times New Roman" w:cs="Times New Roman"/>
          </w:rPr>
          <w:t xml:space="preserve"> After </w:t>
        </w:r>
      </w:ins>
      <w:ins w:id="123" w:author="L.J. McElravy" w:date="2016-03-30T19:21:00Z">
        <w:r w:rsidR="008A490D">
          <w:rPr>
            <w:rFonts w:ascii="Times New Roman" w:hAnsi="Times New Roman" w:cs="Times New Roman"/>
          </w:rPr>
          <w:t>interviews were completed</w:t>
        </w:r>
      </w:ins>
      <w:ins w:id="124" w:author="L.J. McElravy" w:date="2016-03-30T19:19:00Z">
        <w:r w:rsidR="008A490D">
          <w:rPr>
            <w:rFonts w:ascii="Times New Roman" w:hAnsi="Times New Roman" w:cs="Times New Roman"/>
          </w:rPr>
          <w:t xml:space="preserve">, the researchers determined that the sponsor of the program would add to the understanding about the state of leadership development programming in Nebraska. </w:t>
        </w:r>
      </w:ins>
      <w:ins w:id="125" w:author="L.J. McElravy" w:date="2016-03-30T19:21:00Z">
        <w:r w:rsidR="008A490D">
          <w:rPr>
            <w:rFonts w:ascii="Times New Roman" w:hAnsi="Times New Roman" w:cs="Times New Roman"/>
          </w:rPr>
          <w:t xml:space="preserve">Thus, this information was added using interview data or information posted to the program website.  </w:t>
        </w:r>
      </w:ins>
      <w:ins w:id="126" w:author="L.J. McElravy" w:date="2016-03-30T15:37:00Z">
        <w:r w:rsidR="00F36622" w:rsidRPr="00A462BD">
          <w:rPr>
            <w:rFonts w:ascii="Times New Roman" w:hAnsi="Times New Roman" w:cs="Times New Roman"/>
          </w:rPr>
          <w:t xml:space="preserve">In total, </w:t>
        </w:r>
      </w:ins>
      <w:ins w:id="127" w:author="L.J. McElravy" w:date="2016-03-30T17:47:00Z">
        <w:r w:rsidRPr="00A462BD">
          <w:rPr>
            <w:rFonts w:ascii="Times New Roman" w:hAnsi="Times New Roman" w:cs="Times New Roman"/>
          </w:rPr>
          <w:t>the researchers were able to collect dat</w:t>
        </w:r>
      </w:ins>
      <w:ins w:id="128" w:author="L.J. McElravy" w:date="2016-03-30T19:21:00Z">
        <w:r w:rsidR="008A490D">
          <w:rPr>
            <w:rFonts w:ascii="Times New Roman" w:hAnsi="Times New Roman" w:cs="Times New Roman"/>
          </w:rPr>
          <w:t>a</w:t>
        </w:r>
      </w:ins>
      <w:ins w:id="129" w:author="L.J. McElravy" w:date="2016-03-30T17:47:00Z">
        <w:r w:rsidRPr="00A462BD">
          <w:rPr>
            <w:rFonts w:ascii="Times New Roman" w:hAnsi="Times New Roman" w:cs="Times New Roman"/>
          </w:rPr>
          <w:t xml:space="preserve"> from</w:t>
        </w:r>
      </w:ins>
      <w:ins w:id="130" w:author="L.J. McElravy" w:date="2016-03-30T17:45:00Z">
        <w:r w:rsidRPr="00A462BD">
          <w:rPr>
            <w:rFonts w:ascii="Times New Roman" w:hAnsi="Times New Roman" w:cs="Times New Roman"/>
          </w:rPr>
          <w:t xml:space="preserve"> </w:t>
        </w:r>
      </w:ins>
      <w:r w:rsidR="00907E09" w:rsidRPr="00A462BD">
        <w:rPr>
          <w:rFonts w:ascii="Times New Roman" w:hAnsi="Times New Roman" w:cs="Times New Roman"/>
        </w:rPr>
        <w:t>14 programs</w:t>
      </w:r>
      <w:ins w:id="131" w:author="L.J. McElravy" w:date="2016-03-30T17:45:00Z">
        <w:r w:rsidRPr="00A462BD">
          <w:rPr>
            <w:rFonts w:ascii="Times New Roman" w:hAnsi="Times New Roman" w:cs="Times New Roman"/>
          </w:rPr>
          <w:t xml:space="preserve">.  </w:t>
        </w:r>
      </w:ins>
    </w:p>
    <w:p w:rsidR="00B40AF7" w:rsidRPr="00A462BD" w:rsidRDefault="00B40AF7" w:rsidP="00907E09">
      <w:pPr>
        <w:rPr>
          <w:ins w:id="132" w:author="L.J. McElravy" w:date="2016-03-30T15:51:00Z"/>
          <w:rFonts w:ascii="Times New Roman" w:hAnsi="Times New Roman" w:cs="Times New Roman"/>
          <w:b/>
        </w:rPr>
      </w:pPr>
    </w:p>
    <w:p w:rsidR="00907E09" w:rsidRPr="00A462BD" w:rsidRDefault="00907E09" w:rsidP="00A462BD">
      <w:pPr>
        <w:jc w:val="center"/>
        <w:rPr>
          <w:rFonts w:ascii="Times New Roman" w:hAnsi="Times New Roman" w:cs="Times New Roman"/>
          <w:b/>
        </w:rPr>
      </w:pPr>
      <w:r w:rsidRPr="00A462BD">
        <w:rPr>
          <w:rFonts w:ascii="Times New Roman" w:hAnsi="Times New Roman" w:cs="Times New Roman"/>
          <w:b/>
        </w:rPr>
        <w:t>Results</w:t>
      </w:r>
    </w:p>
    <w:p w:rsidR="00F71F4C" w:rsidRPr="00A462BD" w:rsidRDefault="00DE6310" w:rsidP="00DE6310">
      <w:pPr>
        <w:rPr>
          <w:ins w:id="133" w:author="L.J. McElravy" w:date="2016-03-30T17:59:00Z"/>
          <w:rFonts w:ascii="Times New Roman" w:hAnsi="Times New Roman" w:cs="Times New Roman"/>
        </w:rPr>
      </w:pPr>
      <w:ins w:id="134" w:author="L.J. McElravy" w:date="2016-03-30T17:49:00Z">
        <w:r w:rsidRPr="00A462BD">
          <w:rPr>
            <w:rFonts w:ascii="Times New Roman" w:hAnsi="Times New Roman" w:cs="Times New Roman"/>
          </w:rPr>
          <w:t xml:space="preserve">The data from each organization </w:t>
        </w:r>
      </w:ins>
      <w:ins w:id="135" w:author="L.J. McElravy" w:date="2016-03-30T17:50:00Z">
        <w:r w:rsidR="00F71F4C" w:rsidRPr="00A462BD">
          <w:rPr>
            <w:rFonts w:ascii="Times New Roman" w:hAnsi="Times New Roman" w:cs="Times New Roman"/>
          </w:rPr>
          <w:t>regarding name, sponsor, year founded, number of participants (</w:t>
        </w:r>
      </w:ins>
      <w:ins w:id="136" w:author="L.J. McElravy" w:date="2016-03-30T17:51:00Z">
        <w:r w:rsidR="00F71F4C" w:rsidRPr="00A462BD">
          <w:rPr>
            <w:rFonts w:ascii="Times New Roman" w:hAnsi="Times New Roman" w:cs="Times New Roman"/>
          </w:rPr>
          <w:t>current</w:t>
        </w:r>
      </w:ins>
      <w:ins w:id="137" w:author="L.J. McElravy" w:date="2016-03-30T17:50:00Z">
        <w:r w:rsidR="00F71F4C" w:rsidRPr="00A462BD">
          <w:rPr>
            <w:rFonts w:ascii="Times New Roman" w:hAnsi="Times New Roman" w:cs="Times New Roman"/>
          </w:rPr>
          <w:t xml:space="preserve"> </w:t>
        </w:r>
      </w:ins>
      <w:ins w:id="138" w:author="L.J. McElravy" w:date="2016-03-30T17:51:00Z">
        <w:r w:rsidR="00F71F4C" w:rsidRPr="00A462BD">
          <w:rPr>
            <w:rFonts w:ascii="Times New Roman" w:hAnsi="Times New Roman" w:cs="Times New Roman"/>
          </w:rPr>
          <w:t>and total), age</w:t>
        </w:r>
      </w:ins>
      <w:ins w:id="139" w:author="L.J. McElravy" w:date="2016-03-30T17:52:00Z">
        <w:r w:rsidR="00F71F4C" w:rsidRPr="00A462BD">
          <w:rPr>
            <w:rFonts w:ascii="Times New Roman" w:hAnsi="Times New Roman" w:cs="Times New Roman"/>
          </w:rPr>
          <w:t xml:space="preserve"> </w:t>
        </w:r>
      </w:ins>
      <w:r w:rsidR="00F90689" w:rsidRPr="00A462BD">
        <w:rPr>
          <w:rFonts w:ascii="Times New Roman" w:hAnsi="Times New Roman" w:cs="Times New Roman"/>
        </w:rPr>
        <w:t>of,</w:t>
      </w:r>
      <w:ins w:id="140" w:author="L.J. McElravy" w:date="2016-03-30T17:51:00Z">
        <w:r w:rsidR="00F71F4C" w:rsidRPr="00A462BD">
          <w:rPr>
            <w:rFonts w:ascii="Times New Roman" w:hAnsi="Times New Roman" w:cs="Times New Roman"/>
          </w:rPr>
          <w:t xml:space="preserve"> definition of leadership, assessment</w:t>
        </w:r>
      </w:ins>
      <w:ins w:id="141" w:author="L.J. McElravy" w:date="2016-03-30T17:52:00Z">
        <w:r w:rsidR="00F71F4C" w:rsidRPr="00A462BD">
          <w:rPr>
            <w:rFonts w:ascii="Times New Roman" w:hAnsi="Times New Roman" w:cs="Times New Roman"/>
          </w:rPr>
          <w:t xml:space="preserve"> of youth leadership development, assessment of program success, </w:t>
        </w:r>
      </w:ins>
      <w:ins w:id="142" w:author="L.J. McElravy" w:date="2016-03-30T17:51:00Z">
        <w:r w:rsidR="00F71F4C" w:rsidRPr="00A462BD">
          <w:rPr>
            <w:rFonts w:ascii="Times New Roman" w:hAnsi="Times New Roman" w:cs="Times New Roman"/>
          </w:rPr>
          <w:t xml:space="preserve">application process, and cost for participation is included in </w:t>
        </w:r>
      </w:ins>
      <w:r w:rsidR="00907C8E">
        <w:rPr>
          <w:rFonts w:ascii="Times New Roman" w:hAnsi="Times New Roman" w:cs="Times New Roman"/>
        </w:rPr>
        <w:t>t</w:t>
      </w:r>
      <w:ins w:id="143" w:author="L.J. McElravy" w:date="2016-03-30T17:51:00Z">
        <w:r w:rsidR="00F71F4C" w:rsidRPr="00A462BD">
          <w:rPr>
            <w:rFonts w:ascii="Times New Roman" w:hAnsi="Times New Roman" w:cs="Times New Roman"/>
          </w:rPr>
          <w:t xml:space="preserve">able 1. </w:t>
        </w:r>
      </w:ins>
    </w:p>
    <w:p w:rsidR="00F71F4C" w:rsidRPr="00A462BD" w:rsidRDefault="00F71F4C" w:rsidP="00DE6310">
      <w:pPr>
        <w:rPr>
          <w:ins w:id="144" w:author="L.J. McElravy" w:date="2016-03-30T17:59:00Z"/>
          <w:rFonts w:ascii="Times New Roman" w:hAnsi="Times New Roman" w:cs="Times New Roman"/>
        </w:rPr>
      </w:pPr>
    </w:p>
    <w:p w:rsidR="00F71F4C" w:rsidRPr="00A462BD" w:rsidRDefault="00F71F4C" w:rsidP="00F71F4C">
      <w:pPr>
        <w:rPr>
          <w:ins w:id="145" w:author="L.J. McElravy" w:date="2016-03-30T17:59:00Z"/>
          <w:rFonts w:ascii="Times New Roman" w:hAnsi="Times New Roman" w:cs="Times New Roman"/>
        </w:rPr>
      </w:pPr>
      <w:ins w:id="146" w:author="L.J. McElravy" w:date="2016-03-30T17:59:00Z">
        <w:r w:rsidRPr="00A462BD">
          <w:rPr>
            <w:rFonts w:ascii="Times New Roman" w:hAnsi="Times New Roman" w:cs="Times New Roman"/>
          </w:rPr>
          <w:t xml:space="preserve">Question one </w:t>
        </w:r>
      </w:ins>
      <w:ins w:id="147" w:author="L.J. McElravy" w:date="2016-03-30T18:54:00Z">
        <w:r w:rsidR="00304576">
          <w:rPr>
            <w:rFonts w:ascii="Times New Roman" w:hAnsi="Times New Roman" w:cs="Times New Roman"/>
          </w:rPr>
          <w:t>determined if each program used</w:t>
        </w:r>
      </w:ins>
      <w:ins w:id="148" w:author="L.J. McElravy" w:date="2016-03-30T17:59:00Z">
        <w:r w:rsidR="006B121D" w:rsidRPr="00A462BD">
          <w:rPr>
            <w:rFonts w:ascii="Times New Roman" w:hAnsi="Times New Roman" w:cs="Times New Roman"/>
          </w:rPr>
          <w:t xml:space="preserve"> a </w:t>
        </w:r>
        <w:r w:rsidRPr="00A462BD">
          <w:rPr>
            <w:rFonts w:ascii="Times New Roman" w:hAnsi="Times New Roman" w:cs="Times New Roman"/>
          </w:rPr>
          <w:t>definition of leadership</w:t>
        </w:r>
      </w:ins>
      <w:ins w:id="149" w:author="L.J. McElravy" w:date="2016-03-30T18:08:00Z">
        <w:r w:rsidR="006B121D" w:rsidRPr="00A462BD">
          <w:rPr>
            <w:rFonts w:ascii="Times New Roman" w:hAnsi="Times New Roman" w:cs="Times New Roman"/>
          </w:rPr>
          <w:t xml:space="preserve">.   </w:t>
        </w:r>
      </w:ins>
      <w:ins w:id="150" w:author="L.J. McElravy" w:date="2016-03-30T17:59:00Z">
        <w:r w:rsidR="006B121D" w:rsidRPr="00A462BD">
          <w:rPr>
            <w:rFonts w:ascii="Times New Roman" w:hAnsi="Times New Roman" w:cs="Times New Roman"/>
          </w:rPr>
          <w:t>One</w:t>
        </w:r>
        <w:r w:rsidRPr="00A462BD">
          <w:rPr>
            <w:rFonts w:ascii="Times New Roman" w:hAnsi="Times New Roman" w:cs="Times New Roman"/>
          </w:rPr>
          <w:t xml:space="preserve"> out of</w:t>
        </w:r>
      </w:ins>
      <w:ins w:id="151" w:author="L.J. McElravy" w:date="2016-03-30T18:09:00Z">
        <w:r w:rsidR="006B121D" w:rsidRPr="00A462BD">
          <w:rPr>
            <w:rFonts w:ascii="Times New Roman" w:hAnsi="Times New Roman" w:cs="Times New Roman"/>
          </w:rPr>
          <w:t xml:space="preserve"> the</w:t>
        </w:r>
      </w:ins>
      <w:ins w:id="152" w:author="L.J. McElravy" w:date="2016-03-30T17:59:00Z">
        <w:r w:rsidRPr="00A462BD">
          <w:rPr>
            <w:rFonts w:ascii="Times New Roman" w:hAnsi="Times New Roman" w:cs="Times New Roman"/>
          </w:rPr>
          <w:t xml:space="preserve"> fourteen organizations interviewed</w:t>
        </w:r>
        <w:r w:rsidR="006B121D" w:rsidRPr="00A462BD">
          <w:rPr>
            <w:rFonts w:ascii="Times New Roman" w:hAnsi="Times New Roman" w:cs="Times New Roman"/>
          </w:rPr>
          <w:t xml:space="preserve"> had a definition</w:t>
        </w:r>
      </w:ins>
      <w:ins w:id="153" w:author="L.J. McElravy" w:date="2016-03-30T18:54:00Z">
        <w:r w:rsidR="00304576">
          <w:rPr>
            <w:rFonts w:ascii="Times New Roman" w:hAnsi="Times New Roman" w:cs="Times New Roman"/>
          </w:rPr>
          <w:t xml:space="preserve"> </w:t>
        </w:r>
      </w:ins>
      <w:ins w:id="154" w:author="L.J. McElravy" w:date="2016-03-30T19:01:00Z">
        <w:r w:rsidR="00304576">
          <w:rPr>
            <w:rFonts w:ascii="Times New Roman" w:hAnsi="Times New Roman" w:cs="Times New Roman"/>
          </w:rPr>
          <w:t>leadership</w:t>
        </w:r>
      </w:ins>
      <w:ins w:id="155" w:author="L.J. McElravy" w:date="2016-03-30T18:09:00Z">
        <w:r w:rsidR="006B121D" w:rsidRPr="00A462BD">
          <w:rPr>
            <w:rFonts w:ascii="Times New Roman" w:hAnsi="Times New Roman" w:cs="Times New Roman"/>
          </w:rPr>
          <w:t xml:space="preserve">.  </w:t>
        </w:r>
      </w:ins>
      <w:ins w:id="156" w:author="L.J. McElravy" w:date="2016-03-30T17:59:00Z">
        <w:r w:rsidRPr="00A462BD">
          <w:rPr>
            <w:rFonts w:ascii="Times New Roman" w:hAnsi="Times New Roman" w:cs="Times New Roman"/>
          </w:rPr>
          <w:t xml:space="preserve">All other organizations had conceptualizations about what leadership may look like or how leadership may be executed, however, an official definition of leadership </w:t>
        </w:r>
      </w:ins>
      <w:ins w:id="157" w:author="L.J. McElravy" w:date="2016-03-30T19:01:00Z">
        <w:r w:rsidR="00304576">
          <w:rPr>
            <w:rFonts w:ascii="Times New Roman" w:hAnsi="Times New Roman" w:cs="Times New Roman"/>
          </w:rPr>
          <w:t xml:space="preserve">for the purpose of programming </w:t>
        </w:r>
      </w:ins>
      <w:ins w:id="158" w:author="L.J. McElravy" w:date="2016-03-30T17:59:00Z">
        <w:r w:rsidRPr="00A462BD">
          <w:rPr>
            <w:rFonts w:ascii="Times New Roman" w:hAnsi="Times New Roman" w:cs="Times New Roman"/>
          </w:rPr>
          <w:t>was</w:t>
        </w:r>
      </w:ins>
      <w:ins w:id="159" w:author="L.J. McElravy" w:date="2016-03-30T19:02:00Z">
        <w:r w:rsidR="00304576">
          <w:rPr>
            <w:rFonts w:ascii="Times New Roman" w:hAnsi="Times New Roman" w:cs="Times New Roman"/>
          </w:rPr>
          <w:t xml:space="preserve"> not</w:t>
        </w:r>
      </w:ins>
      <w:ins w:id="160" w:author="L.J. McElravy" w:date="2016-03-30T17:59:00Z">
        <w:r w:rsidRPr="00A462BD">
          <w:rPr>
            <w:rFonts w:ascii="Times New Roman" w:hAnsi="Times New Roman" w:cs="Times New Roman"/>
          </w:rPr>
          <w:t xml:space="preserve"> </w:t>
        </w:r>
      </w:ins>
      <w:ins w:id="161" w:author="L.J. McElravy" w:date="2016-03-30T18:08:00Z">
        <w:r w:rsidR="006B121D" w:rsidRPr="00A462BD">
          <w:rPr>
            <w:rFonts w:ascii="Times New Roman" w:hAnsi="Times New Roman" w:cs="Times New Roman"/>
          </w:rPr>
          <w:t>articulated</w:t>
        </w:r>
      </w:ins>
      <w:ins w:id="162" w:author="L.J. McElravy" w:date="2016-03-30T17:59:00Z">
        <w:r w:rsidRPr="00A462BD">
          <w:rPr>
            <w:rFonts w:ascii="Times New Roman" w:hAnsi="Times New Roman" w:cs="Times New Roman"/>
          </w:rPr>
          <w:t xml:space="preserve">. </w:t>
        </w:r>
      </w:ins>
    </w:p>
    <w:p w:rsidR="00F71F4C" w:rsidRPr="00A462BD" w:rsidRDefault="00F71F4C" w:rsidP="00F71F4C">
      <w:pPr>
        <w:rPr>
          <w:ins w:id="163" w:author="L.J. McElravy" w:date="2016-03-30T17:59:00Z"/>
          <w:rFonts w:ascii="Times New Roman" w:hAnsi="Times New Roman" w:cs="Times New Roman"/>
        </w:rPr>
      </w:pPr>
    </w:p>
    <w:p w:rsidR="00F71F4C" w:rsidRPr="00A462BD" w:rsidRDefault="00304576" w:rsidP="00F71F4C">
      <w:pPr>
        <w:rPr>
          <w:ins w:id="164" w:author="L.J. McElravy" w:date="2016-03-30T17:59:00Z"/>
          <w:rFonts w:ascii="Times New Roman" w:hAnsi="Times New Roman" w:cs="Times New Roman"/>
        </w:rPr>
      </w:pPr>
      <w:ins w:id="165" w:author="L.J. McElravy" w:date="2016-03-30T18:55:00Z">
        <w:r>
          <w:rPr>
            <w:rFonts w:ascii="Times New Roman" w:hAnsi="Times New Roman" w:cs="Times New Roman"/>
          </w:rPr>
          <w:t>The teaching te</w:t>
        </w:r>
      </w:ins>
      <w:ins w:id="166" w:author="L.J. McElravy" w:date="2016-03-30T19:02:00Z">
        <w:r>
          <w:rPr>
            <w:rFonts w:ascii="Times New Roman" w:hAnsi="Times New Roman" w:cs="Times New Roman"/>
          </w:rPr>
          <w:t>ch</w:t>
        </w:r>
      </w:ins>
      <w:ins w:id="167" w:author="L.J. McElravy" w:date="2016-03-30T18:55:00Z">
        <w:r>
          <w:rPr>
            <w:rFonts w:ascii="Times New Roman" w:hAnsi="Times New Roman" w:cs="Times New Roman"/>
          </w:rPr>
          <w:t xml:space="preserve">niques used in different programs was assessed with </w:t>
        </w:r>
      </w:ins>
      <w:ins w:id="168" w:author="L.J. McElravy" w:date="2016-03-30T19:02:00Z">
        <w:r>
          <w:rPr>
            <w:rFonts w:ascii="Times New Roman" w:hAnsi="Times New Roman" w:cs="Times New Roman"/>
          </w:rPr>
          <w:t xml:space="preserve">the </w:t>
        </w:r>
      </w:ins>
      <w:ins w:id="169" w:author="L.J. McElravy" w:date="2016-03-30T18:56:00Z">
        <w:r>
          <w:rPr>
            <w:rFonts w:ascii="Times New Roman" w:hAnsi="Times New Roman" w:cs="Times New Roman"/>
          </w:rPr>
          <w:t xml:space="preserve">second </w:t>
        </w:r>
      </w:ins>
      <w:ins w:id="170" w:author="L.J. McElravy" w:date="2016-03-30T18:55:00Z">
        <w:r>
          <w:rPr>
            <w:rFonts w:ascii="Times New Roman" w:hAnsi="Times New Roman" w:cs="Times New Roman"/>
          </w:rPr>
          <w:t xml:space="preserve">question (see figure 1.).  </w:t>
        </w:r>
      </w:ins>
      <w:ins w:id="171" w:author="L.J. McElravy" w:date="2016-03-30T19:03:00Z">
        <w:r>
          <w:rPr>
            <w:rFonts w:ascii="Times New Roman" w:hAnsi="Times New Roman" w:cs="Times New Roman"/>
          </w:rPr>
          <w:t>Icebreakers and</w:t>
        </w:r>
      </w:ins>
      <w:ins w:id="172" w:author="L.J. McElravy" w:date="2016-03-30T19:02:00Z">
        <w:r>
          <w:rPr>
            <w:rFonts w:ascii="Times New Roman" w:hAnsi="Times New Roman" w:cs="Times New Roman"/>
          </w:rPr>
          <w:t xml:space="preserve"> group/class </w:t>
        </w:r>
      </w:ins>
      <w:ins w:id="173" w:author="L.J. McElravy" w:date="2016-03-30T17:59:00Z">
        <w:r w:rsidR="00F71F4C" w:rsidRPr="00A462BD">
          <w:rPr>
            <w:rFonts w:ascii="Times New Roman" w:hAnsi="Times New Roman" w:cs="Times New Roman"/>
          </w:rPr>
          <w:t xml:space="preserve">discussions are used by every youth leadership organization interviewed, whereas techniques like exams and quizzes are relatively rare in the leadership </w:t>
        </w:r>
      </w:ins>
      <w:ins w:id="174" w:author="L.J. McElravy" w:date="2016-03-30T18:09:00Z">
        <w:r w:rsidR="006B121D" w:rsidRPr="00A462BD">
          <w:rPr>
            <w:rFonts w:ascii="Times New Roman" w:hAnsi="Times New Roman" w:cs="Times New Roman"/>
          </w:rPr>
          <w:t>programs</w:t>
        </w:r>
      </w:ins>
      <w:ins w:id="175" w:author="L.J. McElravy" w:date="2016-03-30T17:59:00Z">
        <w:r w:rsidR="00F71F4C" w:rsidRPr="00A462BD">
          <w:rPr>
            <w:rFonts w:ascii="Times New Roman" w:hAnsi="Times New Roman" w:cs="Times New Roman"/>
          </w:rPr>
          <w:t>. Another pattern worth noting is the infrequency of introspective</w:t>
        </w:r>
      </w:ins>
      <w:ins w:id="176" w:author="Kathryn Brock" w:date="2016-04-05T16:36:00Z">
        <w:r w:rsidR="00D349E0">
          <w:rPr>
            <w:rFonts w:ascii="Times New Roman" w:hAnsi="Times New Roman" w:cs="Times New Roman"/>
          </w:rPr>
          <w:t>, practical application,</w:t>
        </w:r>
      </w:ins>
      <w:ins w:id="177" w:author="L.J. McElravy" w:date="2016-03-30T17:59:00Z">
        <w:r w:rsidR="00F71F4C" w:rsidRPr="00A462BD">
          <w:rPr>
            <w:rFonts w:ascii="Times New Roman" w:hAnsi="Times New Roman" w:cs="Times New Roman"/>
          </w:rPr>
          <w:t xml:space="preserve"> and reflective exercises used with the youth. Educational activities like case studies, in-class short writings, individual leadership development programming, and reflective journaling are used by less than half of the youth leadership development programs. </w:t>
        </w:r>
      </w:ins>
    </w:p>
    <w:p w:rsidR="00F71F4C" w:rsidRPr="00A462BD" w:rsidRDefault="00F71F4C" w:rsidP="00DE6310">
      <w:pPr>
        <w:rPr>
          <w:ins w:id="178" w:author="L.J. McElravy" w:date="2016-03-30T17:59:00Z"/>
          <w:rFonts w:ascii="Times New Roman" w:hAnsi="Times New Roman" w:cs="Times New Roman"/>
        </w:rPr>
      </w:pPr>
    </w:p>
    <w:p w:rsidR="00F71F4C" w:rsidRPr="00A462BD" w:rsidRDefault="00F71F4C" w:rsidP="00F71F4C">
      <w:pPr>
        <w:rPr>
          <w:ins w:id="179" w:author="L.J. McElravy" w:date="2016-03-30T17:59:00Z"/>
          <w:rFonts w:ascii="Times New Roman" w:hAnsi="Times New Roman" w:cs="Times New Roman"/>
        </w:rPr>
      </w:pPr>
      <w:ins w:id="180" w:author="L.J. McElravy" w:date="2016-03-30T17:59:00Z">
        <w:r w:rsidRPr="00A462BD">
          <w:rPr>
            <w:rFonts w:ascii="Times New Roman" w:hAnsi="Times New Roman" w:cs="Times New Roman"/>
          </w:rPr>
          <w:t>Question three</w:t>
        </w:r>
      </w:ins>
      <w:ins w:id="181" w:author="L.J. McElravy" w:date="2016-03-30T19:06:00Z">
        <w:r w:rsidR="00FC2599">
          <w:rPr>
            <w:rFonts w:ascii="Times New Roman" w:hAnsi="Times New Roman" w:cs="Times New Roman"/>
          </w:rPr>
          <w:t xml:space="preserve"> determined</w:t>
        </w:r>
      </w:ins>
      <w:ins w:id="182" w:author="L.J. McElravy" w:date="2016-03-30T17:59:00Z">
        <w:r w:rsidRPr="00A462BD">
          <w:rPr>
            <w:rFonts w:ascii="Times New Roman" w:hAnsi="Times New Roman" w:cs="Times New Roman"/>
          </w:rPr>
          <w:t xml:space="preserve"> if organizations use formal assessments to measure the development of leadership in the youth participants after going through the curriculum. </w:t>
        </w:r>
      </w:ins>
      <w:ins w:id="183" w:author="L.J. McElravy" w:date="2016-03-30T19:06:00Z">
        <w:r w:rsidR="00FC2599">
          <w:rPr>
            <w:rFonts w:ascii="Times New Roman" w:hAnsi="Times New Roman" w:cs="Times New Roman"/>
          </w:rPr>
          <w:t>E</w:t>
        </w:r>
      </w:ins>
      <w:ins w:id="184" w:author="L.J. McElravy" w:date="2016-03-30T17:59:00Z">
        <w:r w:rsidRPr="00A462BD">
          <w:rPr>
            <w:rFonts w:ascii="Times New Roman" w:hAnsi="Times New Roman" w:cs="Times New Roman"/>
          </w:rPr>
          <w:t>ight organizations formally assess their participants after completing the curriculum to see if there is any improvement in their personal development since the start of the program</w:t>
        </w:r>
        <w:r w:rsidR="00FC2599">
          <w:rPr>
            <w:rFonts w:ascii="Times New Roman" w:hAnsi="Times New Roman" w:cs="Times New Roman"/>
          </w:rPr>
          <w:t>. Of those eight organizations,</w:t>
        </w:r>
        <w:r w:rsidRPr="00A462BD">
          <w:rPr>
            <w:rFonts w:ascii="Times New Roman" w:hAnsi="Times New Roman" w:cs="Times New Roman"/>
          </w:rPr>
          <w:t xml:space="preserve"> three organizations do a pre/post survey process with the students, two organizations evaluate student development through a post survey process, three organizations assess student success through the success of their final projects or competitions, and one organization does a one on one meeting with participants once a week along with an annual interview with the students and their parents to evaluate progress and improvements through the year. The other </w:t>
        </w:r>
      </w:ins>
      <w:ins w:id="185" w:author="L.J. McElravy" w:date="2016-03-30T19:08:00Z">
        <w:r w:rsidR="00FC2599">
          <w:rPr>
            <w:rFonts w:ascii="Times New Roman" w:hAnsi="Times New Roman" w:cs="Times New Roman"/>
          </w:rPr>
          <w:t xml:space="preserve">six </w:t>
        </w:r>
      </w:ins>
      <w:ins w:id="186" w:author="L.J. McElravy" w:date="2016-03-30T17:59:00Z">
        <w:r w:rsidRPr="00A462BD">
          <w:rPr>
            <w:rFonts w:ascii="Times New Roman" w:hAnsi="Times New Roman" w:cs="Times New Roman"/>
          </w:rPr>
          <w:t>organizations interviewed did not have any formal</w:t>
        </w:r>
        <w:r w:rsidR="00FC2599">
          <w:rPr>
            <w:rFonts w:ascii="Times New Roman" w:hAnsi="Times New Roman" w:cs="Times New Roman"/>
          </w:rPr>
          <w:t xml:space="preserve"> assessment or</w:t>
        </w:r>
        <w:r w:rsidRPr="00A462BD">
          <w:rPr>
            <w:rFonts w:ascii="Times New Roman" w:hAnsi="Times New Roman" w:cs="Times New Roman"/>
          </w:rPr>
          <w:t xml:space="preserve"> evaluation of student success </w:t>
        </w:r>
      </w:ins>
      <w:ins w:id="187" w:author="L.J. McElravy" w:date="2016-03-30T19:09:00Z">
        <w:r w:rsidR="00FC2599">
          <w:rPr>
            <w:rFonts w:ascii="Times New Roman" w:hAnsi="Times New Roman" w:cs="Times New Roman"/>
          </w:rPr>
          <w:t>as a result of participating in</w:t>
        </w:r>
      </w:ins>
      <w:ins w:id="188" w:author="L.J. McElravy" w:date="2016-03-30T17:59:00Z">
        <w:r w:rsidRPr="00A462BD">
          <w:rPr>
            <w:rFonts w:ascii="Times New Roman" w:hAnsi="Times New Roman" w:cs="Times New Roman"/>
          </w:rPr>
          <w:t xml:space="preserve"> the program</w:t>
        </w:r>
      </w:ins>
      <w:ins w:id="189" w:author="L.J. McElravy" w:date="2016-03-30T19:09:00Z">
        <w:r w:rsidR="00FC2599">
          <w:rPr>
            <w:rFonts w:ascii="Times New Roman" w:hAnsi="Times New Roman" w:cs="Times New Roman"/>
          </w:rPr>
          <w:t>.</w:t>
        </w:r>
      </w:ins>
    </w:p>
    <w:p w:rsidR="00F71F4C" w:rsidRPr="00A462BD" w:rsidRDefault="00F71F4C" w:rsidP="00F71F4C">
      <w:pPr>
        <w:rPr>
          <w:ins w:id="190" w:author="L.J. McElravy" w:date="2016-03-30T17:59:00Z"/>
          <w:rFonts w:ascii="Times New Roman" w:hAnsi="Times New Roman" w:cs="Times New Roman"/>
        </w:rPr>
      </w:pPr>
    </w:p>
    <w:p w:rsidR="00FA30CF" w:rsidRPr="00F2677F" w:rsidRDefault="00FC2599" w:rsidP="00FA30CF">
      <w:pPr>
        <w:rPr>
          <w:ins w:id="191" w:author="L.J. McElravy" w:date="2016-03-30T18:33:00Z"/>
          <w:rFonts w:ascii="Times New Roman" w:hAnsi="Times New Roman" w:cs="Times New Roman"/>
        </w:rPr>
      </w:pPr>
      <w:ins w:id="192" w:author="L.J. McElravy" w:date="2016-03-30T19:09:00Z">
        <w:r>
          <w:rPr>
            <w:rFonts w:ascii="Times New Roman" w:hAnsi="Times New Roman" w:cs="Times New Roman"/>
          </w:rPr>
          <w:t>The process of determining program success was assessed in</w:t>
        </w:r>
      </w:ins>
      <w:ins w:id="193" w:author="L.J. McElravy" w:date="2016-03-30T19:10:00Z">
        <w:r>
          <w:rPr>
            <w:rFonts w:ascii="Times New Roman" w:hAnsi="Times New Roman" w:cs="Times New Roman"/>
          </w:rPr>
          <w:t xml:space="preserve"> q</w:t>
        </w:r>
      </w:ins>
      <w:ins w:id="194" w:author="L.J. McElravy" w:date="2016-03-30T17:59:00Z">
        <w:r w:rsidR="00F71F4C" w:rsidRPr="00A462BD">
          <w:rPr>
            <w:rFonts w:ascii="Times New Roman" w:hAnsi="Times New Roman" w:cs="Times New Roman"/>
          </w:rPr>
          <w:t>uestion four</w:t>
        </w:r>
      </w:ins>
      <w:ins w:id="195" w:author="L.J. McElravy" w:date="2016-03-30T19:10:00Z">
        <w:r>
          <w:rPr>
            <w:rFonts w:ascii="Times New Roman" w:hAnsi="Times New Roman" w:cs="Times New Roman"/>
          </w:rPr>
          <w:t xml:space="preserve">. </w:t>
        </w:r>
      </w:ins>
      <w:ins w:id="196" w:author="L.J. McElravy" w:date="2016-03-30T17:59:00Z">
        <w:r>
          <w:rPr>
            <w:rFonts w:ascii="Times New Roman" w:hAnsi="Times New Roman" w:cs="Times New Roman"/>
          </w:rPr>
          <w:t xml:space="preserve"> </w:t>
        </w:r>
        <w:r w:rsidR="00F71F4C" w:rsidRPr="00A462BD">
          <w:rPr>
            <w:rFonts w:ascii="Times New Roman" w:hAnsi="Times New Roman" w:cs="Times New Roman"/>
          </w:rPr>
          <w:t xml:space="preserve">The range of techniques in measuring program success was extremely diverse, and many organizations used multiple methods in evaluating their success. Four organizations use participant surveys or interviews to gather information from the people who have experienced the curriculum first hand, while two other organizations use surveys or interviews to collect opinions from the participant’s parents and/or teachers. Another </w:t>
        </w:r>
      </w:ins>
      <w:ins w:id="197" w:author="L.J. McElravy" w:date="2016-03-30T18:33:00Z">
        <w:r w:rsidR="00FA30CF" w:rsidRPr="00F2677F">
          <w:rPr>
            <w:rFonts w:ascii="Times New Roman" w:hAnsi="Times New Roman" w:cs="Times New Roman"/>
          </w:rPr>
          <w:t>four organizations heavily rely on the quantitative data through the number of participants they have in their programs, and the number of people who seem to have a continued interest. Two organizations base much of the programs’ success on the success of their alumni who have completed the programs. These organizations use their alumni’s success as a testimonial for the effectiveness and quality of their programming. Another way that an organization assesses the success of their program is through the opinion and involvement of community sponsors. Lastly, an organization has had empirical research performed to measure the generativity in the students who have completed the program.</w:t>
        </w:r>
      </w:ins>
    </w:p>
    <w:p w:rsidR="00FA30CF" w:rsidRPr="00F2677F" w:rsidRDefault="00FA30CF" w:rsidP="00FA30CF">
      <w:pPr>
        <w:rPr>
          <w:ins w:id="198" w:author="L.J. McElravy" w:date="2016-03-30T18:33:00Z"/>
          <w:rFonts w:ascii="Times New Roman" w:hAnsi="Times New Roman" w:cs="Times New Roman"/>
        </w:rPr>
      </w:pPr>
    </w:p>
    <w:p w:rsidR="00F71F4C" w:rsidRPr="00FA30CF" w:rsidRDefault="00F71F4C" w:rsidP="00DE6310">
      <w:pPr>
        <w:rPr>
          <w:ins w:id="199" w:author="L.J. McElravy" w:date="2016-03-30T18:00:00Z"/>
          <w:rFonts w:ascii="Times New Roman" w:hAnsi="Times New Roman" w:cs="Times New Roman"/>
          <w:rPrChange w:id="200" w:author="Kathryn Brock" w:date="1919-05-10T30:48:00Z">
            <w:rPr>
              <w:ins w:id="201" w:author="L.J. McElravy" w:date="2016-03-30T18:00:00Z"/>
              <w:rFonts w:ascii="Arial" w:hAnsi="Arial"/>
            </w:rPr>
          </w:rPrChange>
        </w:rPr>
        <w:sectPr w:rsidR="00F71F4C" w:rsidRPr="00FA30CF">
          <w:pgSz w:w="12240" w:h="15840"/>
          <w:pgMar w:top="1440" w:right="1440" w:bottom="1440" w:left="1440" w:gutter="0"/>
        </w:sectPr>
      </w:pPr>
    </w:p>
    <w:tbl>
      <w:tblPr>
        <w:tblStyle w:val="TableGrid"/>
        <w:tblW w:w="14287" w:type="dxa"/>
        <w:tblInd w:w="-144" w:type="dxa"/>
        <w:tblLayout w:type="fixed"/>
        <w:tblLook w:val="00A0"/>
      </w:tblPr>
      <w:tblGrid>
        <w:gridCol w:w="2142"/>
        <w:gridCol w:w="1350"/>
        <w:gridCol w:w="1080"/>
        <w:gridCol w:w="900"/>
        <w:gridCol w:w="900"/>
        <w:gridCol w:w="2340"/>
        <w:gridCol w:w="1260"/>
        <w:gridCol w:w="2160"/>
        <w:gridCol w:w="1440"/>
        <w:gridCol w:w="715"/>
      </w:tblGrid>
      <w:tr w:rsidR="006B121D" w:rsidRPr="00A462BD">
        <w:trPr>
          <w:cantSplit/>
          <w:trHeight w:val="507"/>
          <w:ins w:id="202" w:author="L.J. McElravy" w:date="2016-03-30T18:03:00Z"/>
        </w:trPr>
        <w:tc>
          <w:tcPr>
            <w:tcW w:w="14287" w:type="dxa"/>
            <w:gridSpan w:val="10"/>
            <w:tcBorders>
              <w:top w:val="nil"/>
              <w:left w:val="nil"/>
              <w:bottom w:val="single" w:sz="4" w:space="0" w:color="auto"/>
              <w:right w:val="nil"/>
            </w:tcBorders>
          </w:tcPr>
          <w:p w:rsidR="006B121D" w:rsidRPr="00A462BD" w:rsidRDefault="006B121D" w:rsidP="00F71F4C">
            <w:pPr>
              <w:rPr>
                <w:ins w:id="203" w:author="L.J. McElravy" w:date="2016-03-30T18:03:00Z"/>
                <w:rFonts w:ascii="Times New Roman" w:hAnsi="Times New Roman" w:cs="Times New Roman"/>
                <w:sz w:val="24"/>
                <w:szCs w:val="24"/>
              </w:rPr>
            </w:pPr>
            <w:bookmarkStart w:id="204" w:name="OLE_LINK5"/>
            <w:bookmarkStart w:id="205" w:name="OLE_LINK1"/>
            <w:ins w:id="206" w:author="L.J. McElravy" w:date="2016-03-30T18:03:00Z">
              <w:r w:rsidRPr="00A462BD">
                <w:rPr>
                  <w:rFonts w:ascii="Times New Roman" w:hAnsi="Times New Roman" w:cs="Times New Roman"/>
                  <w:sz w:val="24"/>
                  <w:szCs w:val="24"/>
                </w:rPr>
                <w:t xml:space="preserve">Table 1 </w:t>
              </w:r>
            </w:ins>
          </w:p>
          <w:p w:rsidR="006B121D" w:rsidRPr="00A462BD" w:rsidDel="00F71F4C" w:rsidRDefault="006B121D" w:rsidP="00E83DF4">
            <w:pPr>
              <w:rPr>
                <w:ins w:id="207" w:author="L.J. McElravy" w:date="2016-03-30T18:03:00Z"/>
                <w:rFonts w:ascii="Times New Roman" w:hAnsi="Times New Roman" w:cs="Times New Roman"/>
                <w:i/>
                <w:sz w:val="24"/>
                <w:szCs w:val="24"/>
              </w:rPr>
            </w:pPr>
            <w:ins w:id="208" w:author="L.J. McElravy" w:date="2016-03-30T18:04:00Z">
              <w:r w:rsidRPr="00A462BD">
                <w:rPr>
                  <w:rFonts w:ascii="Times New Roman" w:hAnsi="Times New Roman" w:cs="Times New Roman"/>
                  <w:i/>
                  <w:sz w:val="24"/>
                  <w:szCs w:val="24"/>
                </w:rPr>
                <w:t>Responses to Program Questions</w:t>
              </w:r>
            </w:ins>
            <w:bookmarkEnd w:id="204"/>
          </w:p>
        </w:tc>
      </w:tr>
      <w:tr w:rsidR="00FA30CF" w:rsidRPr="00E83DF4">
        <w:trPr>
          <w:cantSplit/>
          <w:trHeight w:val="507"/>
        </w:trPr>
        <w:tc>
          <w:tcPr>
            <w:tcW w:w="2142" w:type="dxa"/>
            <w:tcBorders>
              <w:top w:val="single" w:sz="4" w:space="0" w:color="auto"/>
              <w:left w:val="nil"/>
              <w:bottom w:val="single" w:sz="4" w:space="0" w:color="auto"/>
              <w:right w:val="nil"/>
            </w:tcBorders>
            <w:vAlign w:val="bottom"/>
          </w:tcPr>
          <w:p w:rsidR="00907E09" w:rsidRPr="00A462BD" w:rsidRDefault="00F71F4C" w:rsidP="00A462BD">
            <w:pPr>
              <w:jc w:val="center"/>
              <w:rPr>
                <w:rFonts w:ascii="Times New Roman" w:hAnsi="Times New Roman" w:cs="Times New Roman"/>
                <w:sz w:val="24"/>
                <w:szCs w:val="24"/>
              </w:rPr>
            </w:pPr>
            <w:ins w:id="209" w:author="L.J. McElravy" w:date="2016-03-30T17:55:00Z">
              <w:r w:rsidRPr="00A462BD">
                <w:rPr>
                  <w:rFonts w:ascii="Times New Roman" w:hAnsi="Times New Roman" w:cs="Times New Roman"/>
                  <w:sz w:val="24"/>
                  <w:szCs w:val="24"/>
                </w:rPr>
                <w:t xml:space="preserve">Name of </w:t>
              </w:r>
            </w:ins>
            <w:ins w:id="210" w:author="L.J. McElravy" w:date="2016-03-30T18:25:00Z">
              <w:r w:rsidR="00FA30CF" w:rsidRPr="00A462BD">
                <w:rPr>
                  <w:rFonts w:ascii="Times New Roman" w:hAnsi="Times New Roman" w:cs="Times New Roman"/>
                  <w:sz w:val="24"/>
                  <w:szCs w:val="24"/>
                </w:rPr>
                <w:t xml:space="preserve"> Program/ </w:t>
              </w:r>
            </w:ins>
            <w:ins w:id="211" w:author="L.J. McElravy" w:date="2016-03-30T17:55:00Z">
              <w:r w:rsidRPr="00A462BD">
                <w:rPr>
                  <w:rFonts w:ascii="Times New Roman" w:hAnsi="Times New Roman" w:cs="Times New Roman"/>
                  <w:sz w:val="24"/>
                  <w:szCs w:val="24"/>
                </w:rPr>
                <w:t>Organization</w:t>
              </w:r>
            </w:ins>
          </w:p>
        </w:tc>
        <w:tc>
          <w:tcPr>
            <w:tcW w:w="1350" w:type="dxa"/>
            <w:tcBorders>
              <w:top w:val="single" w:sz="4" w:space="0" w:color="auto"/>
              <w:left w:val="nil"/>
              <w:bottom w:val="single" w:sz="4" w:space="0" w:color="auto"/>
              <w:right w:val="nil"/>
            </w:tcBorders>
            <w:vAlign w:val="bottom"/>
          </w:tcPr>
          <w:p w:rsidR="00907E09" w:rsidRPr="00A462BD" w:rsidRDefault="00907E09" w:rsidP="00A462BD">
            <w:pPr>
              <w:jc w:val="center"/>
              <w:rPr>
                <w:rFonts w:ascii="Times New Roman" w:hAnsi="Times New Roman" w:cs="Times New Roman"/>
                <w:sz w:val="24"/>
                <w:szCs w:val="24"/>
              </w:rPr>
            </w:pPr>
            <w:r w:rsidRPr="00A462BD">
              <w:rPr>
                <w:rFonts w:ascii="Times New Roman" w:hAnsi="Times New Roman" w:cs="Times New Roman"/>
                <w:sz w:val="24"/>
                <w:szCs w:val="24"/>
              </w:rPr>
              <w:t>Sponsor/</w:t>
            </w:r>
          </w:p>
          <w:p w:rsidR="00907E09" w:rsidRPr="00A462BD" w:rsidRDefault="00907E09" w:rsidP="00A462BD">
            <w:pPr>
              <w:jc w:val="center"/>
              <w:rPr>
                <w:rFonts w:ascii="Times New Roman" w:hAnsi="Times New Roman" w:cs="Times New Roman"/>
                <w:sz w:val="24"/>
                <w:szCs w:val="24"/>
              </w:rPr>
            </w:pPr>
            <w:r w:rsidRPr="00A462BD">
              <w:rPr>
                <w:rFonts w:ascii="Times New Roman" w:hAnsi="Times New Roman" w:cs="Times New Roman"/>
                <w:sz w:val="24"/>
                <w:szCs w:val="24"/>
              </w:rPr>
              <w:t>Affiliation</w:t>
            </w:r>
          </w:p>
        </w:tc>
        <w:tc>
          <w:tcPr>
            <w:tcW w:w="1080" w:type="dxa"/>
            <w:tcBorders>
              <w:top w:val="single" w:sz="4" w:space="0" w:color="auto"/>
              <w:left w:val="nil"/>
              <w:bottom w:val="single" w:sz="4" w:space="0" w:color="auto"/>
              <w:right w:val="nil"/>
            </w:tcBorders>
            <w:vAlign w:val="bottom"/>
          </w:tcPr>
          <w:p w:rsidR="00907E09" w:rsidRPr="00A462BD" w:rsidRDefault="00907E09" w:rsidP="00A462BD">
            <w:pPr>
              <w:jc w:val="center"/>
              <w:rPr>
                <w:rFonts w:ascii="Times New Roman" w:hAnsi="Times New Roman" w:cs="Times New Roman"/>
                <w:sz w:val="24"/>
                <w:szCs w:val="24"/>
              </w:rPr>
            </w:pPr>
            <w:r w:rsidRPr="00A462BD">
              <w:rPr>
                <w:rFonts w:ascii="Times New Roman" w:hAnsi="Times New Roman" w:cs="Times New Roman"/>
                <w:sz w:val="24"/>
                <w:szCs w:val="24"/>
              </w:rPr>
              <w:t>Founded</w:t>
            </w:r>
          </w:p>
        </w:tc>
        <w:tc>
          <w:tcPr>
            <w:tcW w:w="900" w:type="dxa"/>
            <w:tcBorders>
              <w:top w:val="single" w:sz="4" w:space="0" w:color="auto"/>
              <w:left w:val="nil"/>
              <w:bottom w:val="single" w:sz="4" w:space="0" w:color="auto"/>
              <w:right w:val="nil"/>
            </w:tcBorders>
            <w:vAlign w:val="bottom"/>
          </w:tcPr>
          <w:p w:rsidR="00907E09" w:rsidRPr="00A462BD" w:rsidRDefault="00FA30CF" w:rsidP="00A462BD">
            <w:pPr>
              <w:jc w:val="center"/>
              <w:rPr>
                <w:rFonts w:ascii="Times New Roman" w:hAnsi="Times New Roman" w:cs="Times New Roman"/>
                <w:sz w:val="24"/>
                <w:szCs w:val="24"/>
              </w:rPr>
            </w:pPr>
            <w:r>
              <w:rPr>
                <w:rFonts w:ascii="Times New Roman" w:hAnsi="Times New Roman" w:cs="Times New Roman"/>
                <w:sz w:val="24"/>
                <w:szCs w:val="24"/>
              </w:rPr>
              <w:t>A</w:t>
            </w:r>
            <w:r w:rsidR="00907E09" w:rsidRPr="00A462BD">
              <w:rPr>
                <w:rFonts w:ascii="Times New Roman" w:hAnsi="Times New Roman" w:cs="Times New Roman"/>
                <w:sz w:val="24"/>
                <w:szCs w:val="24"/>
              </w:rPr>
              <w:t>ctive Par.</w:t>
            </w:r>
          </w:p>
        </w:tc>
        <w:tc>
          <w:tcPr>
            <w:tcW w:w="900" w:type="dxa"/>
            <w:tcBorders>
              <w:top w:val="single" w:sz="4" w:space="0" w:color="auto"/>
              <w:left w:val="nil"/>
              <w:bottom w:val="single" w:sz="4" w:space="0" w:color="auto"/>
              <w:right w:val="nil"/>
            </w:tcBorders>
            <w:vAlign w:val="bottom"/>
          </w:tcPr>
          <w:p w:rsidR="00907E09" w:rsidRPr="00A462BD" w:rsidRDefault="00907E09" w:rsidP="00A462BD">
            <w:pPr>
              <w:jc w:val="center"/>
              <w:rPr>
                <w:rFonts w:ascii="Times New Roman" w:hAnsi="Times New Roman" w:cs="Times New Roman"/>
                <w:sz w:val="24"/>
                <w:szCs w:val="24"/>
              </w:rPr>
            </w:pPr>
            <w:r w:rsidRPr="00A462BD">
              <w:rPr>
                <w:rFonts w:ascii="Times New Roman" w:hAnsi="Times New Roman" w:cs="Times New Roman"/>
                <w:sz w:val="24"/>
                <w:szCs w:val="24"/>
              </w:rPr>
              <w:t>Total Par.</w:t>
            </w:r>
          </w:p>
        </w:tc>
        <w:tc>
          <w:tcPr>
            <w:tcW w:w="2340" w:type="dxa"/>
            <w:tcBorders>
              <w:top w:val="single" w:sz="4" w:space="0" w:color="auto"/>
              <w:left w:val="nil"/>
              <w:bottom w:val="single" w:sz="4" w:space="0" w:color="auto"/>
              <w:right w:val="nil"/>
            </w:tcBorders>
            <w:vAlign w:val="bottom"/>
          </w:tcPr>
          <w:p w:rsidR="00907E09" w:rsidRPr="00A462BD" w:rsidRDefault="00907E09" w:rsidP="00A462BD">
            <w:pPr>
              <w:jc w:val="center"/>
              <w:rPr>
                <w:rFonts w:ascii="Times New Roman" w:hAnsi="Times New Roman" w:cs="Times New Roman"/>
                <w:sz w:val="24"/>
                <w:szCs w:val="24"/>
              </w:rPr>
            </w:pPr>
            <w:r w:rsidRPr="00A462BD">
              <w:rPr>
                <w:rFonts w:ascii="Times New Roman" w:hAnsi="Times New Roman" w:cs="Times New Roman"/>
                <w:sz w:val="24"/>
                <w:szCs w:val="24"/>
              </w:rPr>
              <w:t>Ages</w:t>
            </w:r>
          </w:p>
        </w:tc>
        <w:tc>
          <w:tcPr>
            <w:tcW w:w="1260" w:type="dxa"/>
            <w:tcBorders>
              <w:top w:val="single" w:sz="4" w:space="0" w:color="auto"/>
              <w:left w:val="nil"/>
              <w:bottom w:val="single" w:sz="4" w:space="0" w:color="auto"/>
              <w:right w:val="nil"/>
            </w:tcBorders>
            <w:vAlign w:val="bottom"/>
          </w:tcPr>
          <w:p w:rsidR="00907E09" w:rsidRPr="00A462BD" w:rsidRDefault="00FA30CF" w:rsidP="00A462BD">
            <w:pPr>
              <w:jc w:val="center"/>
              <w:rPr>
                <w:rFonts w:ascii="Times New Roman" w:hAnsi="Times New Roman" w:cs="Times New Roman"/>
                <w:sz w:val="24"/>
                <w:szCs w:val="24"/>
              </w:rPr>
            </w:pPr>
            <w:r>
              <w:rPr>
                <w:rFonts w:ascii="Times New Roman" w:hAnsi="Times New Roman" w:cs="Times New Roman"/>
                <w:sz w:val="24"/>
                <w:szCs w:val="24"/>
              </w:rPr>
              <w:t>D</w:t>
            </w:r>
            <w:r w:rsidR="00F71F4C" w:rsidRPr="00A462BD">
              <w:rPr>
                <w:rFonts w:ascii="Times New Roman" w:hAnsi="Times New Roman" w:cs="Times New Roman"/>
                <w:sz w:val="24"/>
                <w:szCs w:val="24"/>
              </w:rPr>
              <w:t>efinition</w:t>
            </w:r>
            <w:r>
              <w:rPr>
                <w:rFonts w:ascii="Times New Roman" w:hAnsi="Times New Roman" w:cs="Times New Roman"/>
                <w:sz w:val="24"/>
                <w:szCs w:val="24"/>
              </w:rPr>
              <w:t xml:space="preserve"> </w:t>
            </w:r>
            <w:r w:rsidR="00F71F4C" w:rsidRPr="00A462BD">
              <w:rPr>
                <w:rFonts w:ascii="Times New Roman" w:hAnsi="Times New Roman" w:cs="Times New Roman"/>
                <w:sz w:val="24"/>
                <w:szCs w:val="24"/>
              </w:rPr>
              <w:t>of leadership</w:t>
            </w:r>
          </w:p>
        </w:tc>
        <w:tc>
          <w:tcPr>
            <w:tcW w:w="2160" w:type="dxa"/>
            <w:tcBorders>
              <w:top w:val="single" w:sz="4" w:space="0" w:color="auto"/>
              <w:left w:val="nil"/>
              <w:bottom w:val="single" w:sz="4" w:space="0" w:color="auto"/>
              <w:right w:val="nil"/>
            </w:tcBorders>
            <w:vAlign w:val="bottom"/>
          </w:tcPr>
          <w:p w:rsidR="00907E09" w:rsidRPr="00A462BD" w:rsidRDefault="00F71F4C" w:rsidP="00A462BD">
            <w:pPr>
              <w:jc w:val="center"/>
              <w:rPr>
                <w:rFonts w:ascii="Times New Roman" w:hAnsi="Times New Roman" w:cs="Times New Roman"/>
                <w:sz w:val="24"/>
                <w:szCs w:val="24"/>
              </w:rPr>
            </w:pPr>
            <w:r w:rsidRPr="00A462BD">
              <w:rPr>
                <w:rFonts w:ascii="Times New Roman" w:hAnsi="Times New Roman" w:cs="Times New Roman"/>
                <w:sz w:val="24"/>
                <w:szCs w:val="24"/>
              </w:rPr>
              <w:t>Assessment of youth leadership development</w:t>
            </w:r>
          </w:p>
        </w:tc>
        <w:tc>
          <w:tcPr>
            <w:tcW w:w="1440" w:type="dxa"/>
            <w:tcBorders>
              <w:top w:val="single" w:sz="4" w:space="0" w:color="auto"/>
              <w:left w:val="nil"/>
              <w:bottom w:val="single" w:sz="4" w:space="0" w:color="auto"/>
              <w:right w:val="nil"/>
            </w:tcBorders>
            <w:vAlign w:val="bottom"/>
          </w:tcPr>
          <w:p w:rsidR="00907E09" w:rsidRPr="00A462BD" w:rsidRDefault="006B121D" w:rsidP="00A462BD">
            <w:pPr>
              <w:jc w:val="center"/>
              <w:rPr>
                <w:rFonts w:ascii="Times New Roman" w:hAnsi="Times New Roman" w:cs="Times New Roman"/>
                <w:sz w:val="24"/>
                <w:szCs w:val="24"/>
              </w:rPr>
            </w:pPr>
            <w:r w:rsidRPr="00A462BD">
              <w:rPr>
                <w:rFonts w:ascii="Times New Roman" w:hAnsi="Times New Roman" w:cs="Times New Roman"/>
                <w:sz w:val="24"/>
                <w:szCs w:val="24"/>
              </w:rPr>
              <w:t>Application</w:t>
            </w:r>
          </w:p>
        </w:tc>
        <w:tc>
          <w:tcPr>
            <w:tcW w:w="715" w:type="dxa"/>
            <w:tcBorders>
              <w:top w:val="single" w:sz="4" w:space="0" w:color="auto"/>
              <w:left w:val="nil"/>
              <w:bottom w:val="single" w:sz="4" w:space="0" w:color="auto"/>
              <w:right w:val="nil"/>
            </w:tcBorders>
            <w:vAlign w:val="bottom"/>
          </w:tcPr>
          <w:p w:rsidR="00907E09" w:rsidRPr="00A462BD" w:rsidRDefault="00FA30CF" w:rsidP="00A462BD">
            <w:pPr>
              <w:jc w:val="center"/>
              <w:rPr>
                <w:rFonts w:ascii="Times New Roman" w:hAnsi="Times New Roman" w:cs="Times New Roman"/>
                <w:sz w:val="24"/>
                <w:szCs w:val="24"/>
              </w:rPr>
            </w:pPr>
            <w:r>
              <w:rPr>
                <w:rFonts w:ascii="Times New Roman" w:hAnsi="Times New Roman" w:cs="Times New Roman"/>
                <w:sz w:val="24"/>
                <w:szCs w:val="24"/>
              </w:rPr>
              <w:t>C</w:t>
            </w:r>
            <w:r w:rsidR="00F71F4C" w:rsidRPr="00A462BD">
              <w:rPr>
                <w:rFonts w:ascii="Times New Roman" w:hAnsi="Times New Roman" w:cs="Times New Roman"/>
                <w:sz w:val="24"/>
                <w:szCs w:val="24"/>
              </w:rPr>
              <w:t xml:space="preserve">ost </w:t>
            </w:r>
          </w:p>
        </w:tc>
      </w:tr>
      <w:tr w:rsidR="00A462BD" w:rsidRPr="00E83DF4">
        <w:trPr>
          <w:trHeight w:val="77"/>
        </w:trPr>
        <w:tc>
          <w:tcPr>
            <w:tcW w:w="2142" w:type="dxa"/>
            <w:tcBorders>
              <w:top w:val="single" w:sz="4" w:space="0" w:color="auto"/>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NHRI</w:t>
            </w:r>
          </w:p>
        </w:tc>
        <w:tc>
          <w:tcPr>
            <w:tcW w:w="1350" w:type="dxa"/>
            <w:tcBorders>
              <w:top w:val="single" w:sz="4" w:space="0" w:color="auto"/>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UNL</w:t>
            </w:r>
          </w:p>
        </w:tc>
        <w:tc>
          <w:tcPr>
            <w:tcW w:w="1080" w:type="dxa"/>
            <w:tcBorders>
              <w:top w:val="single" w:sz="4" w:space="0" w:color="auto"/>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1949</w:t>
            </w:r>
          </w:p>
        </w:tc>
        <w:tc>
          <w:tcPr>
            <w:tcW w:w="900" w:type="dxa"/>
            <w:tcBorders>
              <w:top w:val="single" w:sz="4" w:space="0" w:color="auto"/>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180</w:t>
            </w:r>
          </w:p>
        </w:tc>
        <w:tc>
          <w:tcPr>
            <w:tcW w:w="900" w:type="dxa"/>
            <w:tcBorders>
              <w:top w:val="single" w:sz="4" w:space="0" w:color="auto"/>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~6,000</w:t>
            </w:r>
          </w:p>
        </w:tc>
        <w:tc>
          <w:tcPr>
            <w:tcW w:w="2340" w:type="dxa"/>
            <w:tcBorders>
              <w:top w:val="single" w:sz="4" w:space="0" w:color="auto"/>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K-12</w:t>
            </w:r>
            <w:r w:rsidR="00FA30CF" w:rsidRPr="00A462BD">
              <w:rPr>
                <w:rFonts w:ascii="Times New Roman" w:hAnsi="Times New Roman" w:cs="Times New Roman"/>
                <w:sz w:val="24"/>
                <w:szCs w:val="24"/>
                <w:vertAlign w:val="superscript"/>
              </w:rPr>
              <w:t>th</w:t>
            </w:r>
            <w:r w:rsidR="00FA30CF">
              <w:rPr>
                <w:rFonts w:ascii="Times New Roman" w:hAnsi="Times New Roman" w:cs="Times New Roman"/>
                <w:sz w:val="24"/>
                <w:szCs w:val="24"/>
              </w:rPr>
              <w:t xml:space="preserve"> grade</w:t>
            </w:r>
          </w:p>
        </w:tc>
        <w:tc>
          <w:tcPr>
            <w:tcW w:w="1260" w:type="dxa"/>
            <w:tcBorders>
              <w:top w:val="single" w:sz="4" w:space="0" w:color="auto"/>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2160" w:type="dxa"/>
            <w:tcBorders>
              <w:top w:val="single" w:sz="4" w:space="0" w:color="auto"/>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1440" w:type="dxa"/>
            <w:tcBorders>
              <w:top w:val="single" w:sz="4" w:space="0" w:color="auto"/>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ins w:id="212" w:author="L.J. McElravy" w:date="2016-03-30T18:52:00Z">
              <w:r w:rsidR="00A462BD">
                <w:rPr>
                  <w:rFonts w:ascii="Times New Roman" w:hAnsi="Times New Roman" w:cs="Times New Roman"/>
                  <w:sz w:val="24"/>
                  <w:szCs w:val="24"/>
                </w:rPr>
                <w:t>mination</w:t>
              </w:r>
            </w:ins>
          </w:p>
        </w:tc>
        <w:tc>
          <w:tcPr>
            <w:tcW w:w="715" w:type="dxa"/>
            <w:tcBorders>
              <w:top w:val="single" w:sz="4" w:space="0" w:color="auto"/>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r>
      <w:tr w:rsidR="00FA30CF" w:rsidRPr="00E83DF4">
        <w:trPr>
          <w:trHeight w:val="87"/>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 Lead. Omaha</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Creighton</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1992</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40</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~480</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H.S. Sophomores</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r>
      <w:tr w:rsidR="00FA30CF" w:rsidRPr="00E83DF4">
        <w:trPr>
          <w:trHeight w:val="87"/>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Leadership Lincoln</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Non-profit</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1996</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40-45</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~855</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H.S. Sophomores</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r>
      <w:tr w:rsidR="00FA30CF" w:rsidRPr="00E83DF4">
        <w:trPr>
          <w:trHeight w:val="87"/>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 Lead.</w:t>
            </w:r>
          </w:p>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Kearney</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Chamber of Comm.</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1994</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25</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500</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H.S. Juniors</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r>
      <w:tr w:rsidR="00FA30CF" w:rsidRPr="00E83DF4">
        <w:trPr>
          <w:trHeight w:val="87"/>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 Lead. Tomorrow</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Grand Is. Chamber</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1998</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35</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~570</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H.S. Seniors</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r>
      <w:tr w:rsidR="00FA30CF" w:rsidRPr="00E83DF4">
        <w:trPr>
          <w:trHeight w:val="87"/>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Nebraska FFA</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FFA</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1928</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 xml:space="preserve">7,400 </w:t>
            </w:r>
          </w:p>
        </w:tc>
        <w:tc>
          <w:tcPr>
            <w:tcW w:w="900" w:type="dxa"/>
            <w:tcBorders>
              <w:top w:val="nil"/>
              <w:left w:val="nil"/>
              <w:bottom w:val="nil"/>
              <w:right w:val="nil"/>
            </w:tcBorders>
            <w:vAlign w:val="center"/>
          </w:tcPr>
          <w:p w:rsidR="00907E09" w:rsidRPr="00A462BD" w:rsidRDefault="00FA30CF" w:rsidP="00A462BD">
            <w:pPr>
              <w:rPr>
                <w:rFonts w:ascii="Times New Roman" w:hAnsi="Times New Roman" w:cs="Times New Roman"/>
                <w:sz w:val="24"/>
                <w:szCs w:val="24"/>
              </w:rPr>
            </w:pPr>
            <w:r>
              <w:rPr>
                <w:rFonts w:ascii="Times New Roman" w:hAnsi="Times New Roman" w:cs="Times New Roman"/>
                <w:sz w:val="24"/>
                <w:szCs w:val="24"/>
              </w:rPr>
              <w:t>N.K.</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7</w:t>
            </w:r>
            <w:r w:rsidRPr="00A462BD">
              <w:rPr>
                <w:rFonts w:ascii="Times New Roman" w:hAnsi="Times New Roman" w:cs="Times New Roman"/>
                <w:sz w:val="24"/>
                <w:szCs w:val="24"/>
                <w:vertAlign w:val="superscript"/>
              </w:rPr>
              <w:t>th</w:t>
            </w:r>
            <w:r w:rsidRPr="00A462BD">
              <w:rPr>
                <w:rFonts w:ascii="Times New Roman" w:hAnsi="Times New Roman" w:cs="Times New Roman"/>
                <w:sz w:val="24"/>
                <w:szCs w:val="24"/>
              </w:rPr>
              <w:t xml:space="preserve"> grade – 21 years </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r>
      <w:tr w:rsidR="00FA30CF" w:rsidRPr="00E83DF4">
        <w:trPr>
          <w:trHeight w:val="87"/>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LAUNCH</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Non-profit</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1961</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1,500</w:t>
            </w:r>
          </w:p>
        </w:tc>
        <w:tc>
          <w:tcPr>
            <w:tcW w:w="900" w:type="dxa"/>
            <w:tcBorders>
              <w:top w:val="nil"/>
              <w:left w:val="nil"/>
              <w:bottom w:val="nil"/>
              <w:right w:val="nil"/>
            </w:tcBorders>
            <w:vAlign w:val="center"/>
          </w:tcPr>
          <w:p w:rsidR="00907E09" w:rsidRPr="00A462BD" w:rsidRDefault="00FA30CF" w:rsidP="00A462BD">
            <w:pPr>
              <w:rPr>
                <w:rFonts w:ascii="Times New Roman" w:hAnsi="Times New Roman" w:cs="Times New Roman"/>
                <w:sz w:val="24"/>
                <w:szCs w:val="24"/>
              </w:rPr>
            </w:pPr>
            <w:r>
              <w:rPr>
                <w:rFonts w:ascii="Times New Roman" w:hAnsi="Times New Roman" w:cs="Times New Roman"/>
                <w:sz w:val="24"/>
                <w:szCs w:val="24"/>
              </w:rPr>
              <w:t>N.K.</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6</w:t>
            </w:r>
            <w:r w:rsidRPr="00A462BD">
              <w:rPr>
                <w:rFonts w:ascii="Times New Roman" w:hAnsi="Times New Roman" w:cs="Times New Roman"/>
                <w:sz w:val="24"/>
                <w:szCs w:val="24"/>
                <w:vertAlign w:val="superscript"/>
              </w:rPr>
              <w:t xml:space="preserve">th </w:t>
            </w:r>
            <w:r w:rsidRPr="00A462BD">
              <w:rPr>
                <w:rFonts w:ascii="Times New Roman" w:hAnsi="Times New Roman" w:cs="Times New Roman"/>
                <w:sz w:val="24"/>
                <w:szCs w:val="24"/>
              </w:rPr>
              <w:t>grade – 12</w:t>
            </w:r>
            <w:r w:rsidRPr="00A462BD">
              <w:rPr>
                <w:rFonts w:ascii="Times New Roman" w:hAnsi="Times New Roman" w:cs="Times New Roman"/>
                <w:sz w:val="24"/>
                <w:szCs w:val="24"/>
                <w:vertAlign w:val="superscript"/>
              </w:rPr>
              <w:t>th</w:t>
            </w:r>
            <w:r w:rsidRPr="00A462BD">
              <w:rPr>
                <w:rFonts w:ascii="Times New Roman" w:hAnsi="Times New Roman" w:cs="Times New Roman"/>
                <w:sz w:val="24"/>
                <w:szCs w:val="24"/>
              </w:rPr>
              <w:t xml:space="preserve"> grade</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r>
      <w:tr w:rsidR="00FA30CF" w:rsidRPr="00E83DF4">
        <w:trPr>
          <w:trHeight w:val="87"/>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YELP</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UNL Extension</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2013</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14</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25</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H.S. Sophomores</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r>
      <w:tr w:rsidR="00FA30CF" w:rsidRPr="00E83DF4">
        <w:trPr>
          <w:trHeight w:val="168"/>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 Lead. Academy</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Fremont Chamber</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2010</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21</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120</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H.S. Juniors</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r>
      <w:tr w:rsidR="00FA30CF" w:rsidRPr="00E83DF4">
        <w:trPr>
          <w:trHeight w:val="46"/>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Nebraska FBLA</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FBLA</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1962</w:t>
            </w:r>
          </w:p>
        </w:tc>
        <w:tc>
          <w:tcPr>
            <w:tcW w:w="900" w:type="dxa"/>
            <w:tcBorders>
              <w:top w:val="nil"/>
              <w:left w:val="nil"/>
              <w:bottom w:val="nil"/>
              <w:right w:val="nil"/>
            </w:tcBorders>
            <w:vAlign w:val="center"/>
          </w:tcPr>
          <w:p w:rsidR="00907E09" w:rsidRPr="00A462BD" w:rsidRDefault="008A490D" w:rsidP="00A462BD">
            <w:pPr>
              <w:rPr>
                <w:rFonts w:ascii="Times New Roman" w:hAnsi="Times New Roman" w:cs="Times New Roman"/>
                <w:sz w:val="24"/>
                <w:szCs w:val="24"/>
              </w:rPr>
            </w:pPr>
            <w:ins w:id="213" w:author="L.J. McElravy" w:date="2016-03-30T19:18:00Z">
              <w:r>
                <w:rPr>
                  <w:rFonts w:ascii="Times New Roman" w:hAnsi="Times New Roman" w:cs="Times New Roman"/>
                  <w:sz w:val="24"/>
                  <w:szCs w:val="24"/>
                </w:rPr>
                <w:t>N.K.</w:t>
              </w:r>
            </w:ins>
          </w:p>
        </w:tc>
        <w:tc>
          <w:tcPr>
            <w:tcW w:w="900" w:type="dxa"/>
            <w:tcBorders>
              <w:top w:val="nil"/>
              <w:left w:val="nil"/>
              <w:bottom w:val="nil"/>
              <w:right w:val="nil"/>
            </w:tcBorders>
            <w:vAlign w:val="center"/>
          </w:tcPr>
          <w:p w:rsidR="00907E09" w:rsidRPr="00A462BD" w:rsidRDefault="00FA30CF" w:rsidP="00A462BD">
            <w:pPr>
              <w:rPr>
                <w:rFonts w:ascii="Times New Roman" w:hAnsi="Times New Roman" w:cs="Times New Roman"/>
                <w:sz w:val="24"/>
                <w:szCs w:val="24"/>
              </w:rPr>
            </w:pPr>
            <w:r>
              <w:rPr>
                <w:rFonts w:ascii="Times New Roman" w:hAnsi="Times New Roman" w:cs="Times New Roman"/>
                <w:sz w:val="24"/>
                <w:szCs w:val="24"/>
              </w:rPr>
              <w:t>N.K.</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6</w:t>
            </w:r>
            <w:r w:rsidRPr="00A462BD">
              <w:rPr>
                <w:rFonts w:ascii="Times New Roman" w:hAnsi="Times New Roman" w:cs="Times New Roman"/>
                <w:sz w:val="24"/>
                <w:szCs w:val="24"/>
                <w:vertAlign w:val="superscript"/>
              </w:rPr>
              <w:t>th</w:t>
            </w:r>
            <w:r w:rsidRPr="00A462BD">
              <w:rPr>
                <w:rFonts w:ascii="Times New Roman" w:hAnsi="Times New Roman" w:cs="Times New Roman"/>
                <w:sz w:val="24"/>
                <w:szCs w:val="24"/>
              </w:rPr>
              <w:t xml:space="preserve"> grade- 12</w:t>
            </w:r>
            <w:r w:rsidRPr="00A462BD">
              <w:rPr>
                <w:rFonts w:ascii="Times New Roman" w:hAnsi="Times New Roman" w:cs="Times New Roman"/>
                <w:sz w:val="24"/>
                <w:szCs w:val="24"/>
                <w:vertAlign w:val="superscript"/>
              </w:rPr>
              <w:t>th</w:t>
            </w:r>
            <w:r w:rsidRPr="00A462BD">
              <w:rPr>
                <w:rFonts w:ascii="Times New Roman" w:hAnsi="Times New Roman" w:cs="Times New Roman"/>
                <w:sz w:val="24"/>
                <w:szCs w:val="24"/>
              </w:rPr>
              <w:t xml:space="preserve"> grade</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r>
      <w:tr w:rsidR="00FA30CF" w:rsidRPr="00E83DF4">
        <w:trPr>
          <w:trHeight w:val="46"/>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Nothing But Net</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Non-profit</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2000</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800</w:t>
            </w:r>
          </w:p>
        </w:tc>
        <w:tc>
          <w:tcPr>
            <w:tcW w:w="900" w:type="dxa"/>
            <w:tcBorders>
              <w:top w:val="nil"/>
              <w:left w:val="nil"/>
              <w:bottom w:val="nil"/>
              <w:right w:val="nil"/>
            </w:tcBorders>
            <w:vAlign w:val="center"/>
          </w:tcPr>
          <w:p w:rsidR="00907E09" w:rsidRPr="00A462BD" w:rsidRDefault="00FA30CF" w:rsidP="00A462BD">
            <w:pPr>
              <w:rPr>
                <w:rFonts w:ascii="Times New Roman" w:hAnsi="Times New Roman" w:cs="Times New Roman"/>
                <w:sz w:val="24"/>
                <w:szCs w:val="24"/>
              </w:rPr>
            </w:pPr>
            <w:r>
              <w:rPr>
                <w:rFonts w:ascii="Times New Roman" w:hAnsi="Times New Roman" w:cs="Times New Roman"/>
                <w:sz w:val="24"/>
                <w:szCs w:val="24"/>
              </w:rPr>
              <w:t>N.K.</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Pre-K – 8</w:t>
            </w:r>
            <w:r w:rsidRPr="00A462BD">
              <w:rPr>
                <w:rFonts w:ascii="Times New Roman" w:hAnsi="Times New Roman" w:cs="Times New Roman"/>
                <w:sz w:val="24"/>
                <w:szCs w:val="24"/>
                <w:vertAlign w:val="superscript"/>
              </w:rPr>
              <w:t>th</w:t>
            </w:r>
            <w:r w:rsidRPr="00A462BD">
              <w:rPr>
                <w:rFonts w:ascii="Times New Roman" w:hAnsi="Times New Roman" w:cs="Times New Roman"/>
                <w:sz w:val="24"/>
                <w:szCs w:val="24"/>
              </w:rPr>
              <w:t xml:space="preserve"> grade</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r>
      <w:tr w:rsidR="00FA30CF" w:rsidRPr="00E83DF4">
        <w:trPr>
          <w:trHeight w:val="46"/>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Rotary Y. Lead. Seminar</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Rotary Council</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2011</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50</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237</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H.S. Juniors</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1440" w:type="dxa"/>
            <w:tcBorders>
              <w:top w:val="nil"/>
              <w:left w:val="nil"/>
              <w:bottom w:val="nil"/>
              <w:right w:val="nil"/>
            </w:tcBorders>
            <w:vAlign w:val="center"/>
          </w:tcPr>
          <w:p w:rsidR="00907E09" w:rsidRPr="00A462BD" w:rsidRDefault="00A462BD" w:rsidP="00A462BD">
            <w:pPr>
              <w:rPr>
                <w:rFonts w:ascii="Times New Roman" w:hAnsi="Times New Roman" w:cs="Times New Roman"/>
                <w:sz w:val="24"/>
                <w:szCs w:val="24"/>
              </w:rPr>
            </w:pPr>
            <w:ins w:id="214" w:author="L.J. McElravy" w:date="2016-03-30T18:52:00Z">
              <w:r>
                <w:rPr>
                  <w:rFonts w:ascii="Times New Roman" w:hAnsi="Times New Roman" w:cs="Times New Roman"/>
                  <w:sz w:val="24"/>
                  <w:szCs w:val="24"/>
                </w:rPr>
                <w:t>Nomination</w:t>
              </w:r>
            </w:ins>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r>
      <w:tr w:rsidR="00FA30CF" w:rsidRPr="00E83DF4">
        <w:trPr>
          <w:trHeight w:val="46"/>
        </w:trPr>
        <w:tc>
          <w:tcPr>
            <w:tcW w:w="2142"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NE Y. Leadership Council</w:t>
            </w:r>
          </w:p>
        </w:tc>
        <w:tc>
          <w:tcPr>
            <w:tcW w:w="135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NE Dept. Vocational Rehab and Special Ed</w:t>
            </w:r>
          </w:p>
        </w:tc>
        <w:tc>
          <w:tcPr>
            <w:tcW w:w="108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2009</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29</w:t>
            </w:r>
          </w:p>
        </w:tc>
        <w:tc>
          <w:tcPr>
            <w:tcW w:w="90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70</w:t>
            </w:r>
          </w:p>
        </w:tc>
        <w:tc>
          <w:tcPr>
            <w:tcW w:w="23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Ages 14-24</w:t>
            </w:r>
          </w:p>
        </w:tc>
        <w:tc>
          <w:tcPr>
            <w:tcW w:w="12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1440"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Yes</w:t>
            </w:r>
          </w:p>
        </w:tc>
        <w:tc>
          <w:tcPr>
            <w:tcW w:w="715" w:type="dxa"/>
            <w:tcBorders>
              <w:top w:val="nil"/>
              <w:left w:val="nil"/>
              <w:bottom w:val="nil"/>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r>
      <w:tr w:rsidR="00A462BD" w:rsidRPr="00E83DF4">
        <w:trPr>
          <w:trHeight w:val="162"/>
        </w:trPr>
        <w:tc>
          <w:tcPr>
            <w:tcW w:w="2142" w:type="dxa"/>
            <w:tcBorders>
              <w:top w:val="nil"/>
              <w:left w:val="nil"/>
              <w:bottom w:val="single" w:sz="4" w:space="0" w:color="auto"/>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Project Everlast</w:t>
            </w:r>
          </w:p>
        </w:tc>
        <w:tc>
          <w:tcPr>
            <w:tcW w:w="1350" w:type="dxa"/>
            <w:tcBorders>
              <w:top w:val="nil"/>
              <w:left w:val="nil"/>
              <w:bottom w:val="single" w:sz="4" w:space="0" w:color="auto"/>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Non-profit</w:t>
            </w:r>
          </w:p>
        </w:tc>
        <w:tc>
          <w:tcPr>
            <w:tcW w:w="1080" w:type="dxa"/>
            <w:tcBorders>
              <w:top w:val="nil"/>
              <w:left w:val="nil"/>
              <w:bottom w:val="single" w:sz="4" w:space="0" w:color="auto"/>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2002</w:t>
            </w:r>
          </w:p>
        </w:tc>
        <w:tc>
          <w:tcPr>
            <w:tcW w:w="900" w:type="dxa"/>
            <w:tcBorders>
              <w:top w:val="nil"/>
              <w:left w:val="nil"/>
              <w:bottom w:val="single" w:sz="4" w:space="0" w:color="auto"/>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~60</w:t>
            </w:r>
          </w:p>
        </w:tc>
        <w:tc>
          <w:tcPr>
            <w:tcW w:w="900" w:type="dxa"/>
            <w:tcBorders>
              <w:top w:val="nil"/>
              <w:left w:val="nil"/>
              <w:bottom w:val="single" w:sz="4" w:space="0" w:color="auto"/>
              <w:right w:val="nil"/>
            </w:tcBorders>
            <w:vAlign w:val="center"/>
          </w:tcPr>
          <w:p w:rsidR="00907E09" w:rsidRPr="00A462BD" w:rsidRDefault="00FA30CF" w:rsidP="00A462BD">
            <w:pPr>
              <w:rPr>
                <w:rFonts w:ascii="Times New Roman" w:hAnsi="Times New Roman" w:cs="Times New Roman"/>
                <w:sz w:val="24"/>
                <w:szCs w:val="24"/>
              </w:rPr>
            </w:pPr>
            <w:r>
              <w:rPr>
                <w:rFonts w:ascii="Times New Roman" w:hAnsi="Times New Roman" w:cs="Times New Roman"/>
                <w:sz w:val="24"/>
                <w:szCs w:val="24"/>
              </w:rPr>
              <w:t>N.K.</w:t>
            </w:r>
          </w:p>
        </w:tc>
        <w:tc>
          <w:tcPr>
            <w:tcW w:w="2340" w:type="dxa"/>
            <w:tcBorders>
              <w:top w:val="nil"/>
              <w:left w:val="nil"/>
              <w:bottom w:val="single" w:sz="4" w:space="0" w:color="auto"/>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Ages 14-24</w:t>
            </w:r>
          </w:p>
        </w:tc>
        <w:tc>
          <w:tcPr>
            <w:tcW w:w="1260" w:type="dxa"/>
            <w:tcBorders>
              <w:top w:val="nil"/>
              <w:left w:val="nil"/>
              <w:bottom w:val="single" w:sz="4" w:space="0" w:color="auto"/>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2160" w:type="dxa"/>
            <w:tcBorders>
              <w:top w:val="nil"/>
              <w:left w:val="nil"/>
              <w:bottom w:val="single" w:sz="4" w:space="0" w:color="auto"/>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1440" w:type="dxa"/>
            <w:tcBorders>
              <w:top w:val="nil"/>
              <w:left w:val="nil"/>
              <w:bottom w:val="single" w:sz="4" w:space="0" w:color="auto"/>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c>
          <w:tcPr>
            <w:tcW w:w="715" w:type="dxa"/>
            <w:tcBorders>
              <w:top w:val="nil"/>
              <w:left w:val="nil"/>
              <w:bottom w:val="single" w:sz="4" w:space="0" w:color="auto"/>
              <w:right w:val="nil"/>
            </w:tcBorders>
            <w:vAlign w:val="center"/>
          </w:tcPr>
          <w:p w:rsidR="00907E09" w:rsidRPr="00A462BD" w:rsidRDefault="00907E09" w:rsidP="00A462BD">
            <w:pPr>
              <w:rPr>
                <w:rFonts w:ascii="Times New Roman" w:hAnsi="Times New Roman" w:cs="Times New Roman"/>
                <w:sz w:val="24"/>
                <w:szCs w:val="24"/>
              </w:rPr>
            </w:pPr>
            <w:r w:rsidRPr="00A462BD">
              <w:rPr>
                <w:rFonts w:ascii="Times New Roman" w:hAnsi="Times New Roman" w:cs="Times New Roman"/>
                <w:sz w:val="24"/>
                <w:szCs w:val="24"/>
              </w:rPr>
              <w:t>No</w:t>
            </w:r>
          </w:p>
        </w:tc>
      </w:tr>
      <w:tr w:rsidR="00A462BD" w:rsidRPr="00E83DF4">
        <w:trPr>
          <w:trHeight w:val="162"/>
          <w:ins w:id="215" w:author="L.J. McElravy" w:date="2016-03-30T18:50:00Z"/>
        </w:trPr>
        <w:tc>
          <w:tcPr>
            <w:tcW w:w="14287" w:type="dxa"/>
            <w:gridSpan w:val="10"/>
            <w:tcBorders>
              <w:top w:val="single" w:sz="4" w:space="0" w:color="auto"/>
              <w:left w:val="nil"/>
              <w:bottom w:val="nil"/>
              <w:right w:val="nil"/>
            </w:tcBorders>
            <w:vAlign w:val="center"/>
          </w:tcPr>
          <w:p w:rsidR="00A462BD" w:rsidRPr="00A462BD" w:rsidRDefault="00A462BD" w:rsidP="00A462BD">
            <w:pPr>
              <w:rPr>
                <w:ins w:id="216" w:author="L.J. McElravy" w:date="2016-03-30T18:50:00Z"/>
                <w:rFonts w:ascii="Times New Roman" w:hAnsi="Times New Roman" w:cs="Times New Roman"/>
              </w:rPr>
            </w:pPr>
            <w:ins w:id="217" w:author="L.J. McElravy" w:date="2016-03-30T18:51:00Z">
              <w:r>
                <w:rPr>
                  <w:rFonts w:ascii="Times New Roman" w:hAnsi="Times New Roman" w:cs="Times New Roman"/>
                  <w:i/>
                </w:rPr>
                <w:t xml:space="preserve">Note. </w:t>
              </w:r>
              <w:r>
                <w:rPr>
                  <w:rFonts w:ascii="Times New Roman" w:hAnsi="Times New Roman" w:cs="Times New Roman"/>
                </w:rPr>
                <w:t>N.K. = not known.</w:t>
              </w:r>
            </w:ins>
            <w:ins w:id="218" w:author="L.J. McElravy" w:date="2016-03-30T18:53:00Z">
              <w:r>
                <w:rPr>
                  <w:rFonts w:ascii="Times New Roman" w:hAnsi="Times New Roman" w:cs="Times New Roman"/>
                </w:rPr>
                <w:t xml:space="preserve"> NHRI = </w:t>
              </w:r>
            </w:ins>
            <w:r w:rsidR="00F90689">
              <w:rPr>
                <w:rFonts w:ascii="Times New Roman" w:hAnsi="Times New Roman" w:cs="Times New Roman"/>
              </w:rPr>
              <w:t>Nebraska Human Resources Institute.</w:t>
            </w:r>
            <w:ins w:id="219" w:author="L.J. McElravy" w:date="2016-03-30T18:53:00Z">
              <w:r>
                <w:rPr>
                  <w:rFonts w:ascii="Times New Roman" w:hAnsi="Times New Roman" w:cs="Times New Roman"/>
                </w:rPr>
                <w:t xml:space="preserve"> YELP = </w:t>
              </w:r>
            </w:ins>
            <w:r w:rsidR="00F90689">
              <w:rPr>
                <w:rFonts w:ascii="Times New Roman" w:hAnsi="Times New Roman" w:cs="Times New Roman"/>
              </w:rPr>
              <w:t>Youth Engaged in Leading Phelps.</w:t>
            </w:r>
            <w:ins w:id="220" w:author="L.J. McElravy" w:date="2016-03-30T18:51:00Z">
              <w:r>
                <w:rPr>
                  <w:rFonts w:ascii="Times New Roman" w:hAnsi="Times New Roman" w:cs="Times New Roman"/>
                </w:rPr>
                <w:t xml:space="preserve"> </w:t>
              </w:r>
            </w:ins>
          </w:p>
        </w:tc>
      </w:tr>
      <w:bookmarkEnd w:id="205"/>
    </w:tbl>
    <w:p w:rsidR="00907E09" w:rsidRPr="00FA30CF" w:rsidRDefault="00907E09" w:rsidP="00907E09">
      <w:pPr>
        <w:rPr>
          <w:rFonts w:ascii="Times New Roman" w:hAnsi="Times New Roman" w:cs="Times New Roman"/>
        </w:rPr>
      </w:pPr>
    </w:p>
    <w:p w:rsidR="00907E09" w:rsidRPr="00FA30CF" w:rsidDel="00DE6310" w:rsidRDefault="006064D6" w:rsidP="00907E09">
      <w:pPr>
        <w:rPr>
          <w:rFonts w:ascii="Times New Roman" w:hAnsi="Times New Roman" w:cs="Times New Roman"/>
        </w:rPr>
      </w:pPr>
      <w:r w:rsidRPr="006064D6">
        <w:rPr>
          <w:rFonts w:ascii="Times New Roman" w:hAnsi="Times New Roman" w:cs="Times New Roman"/>
        </w:rPr>
        <w:tab/>
      </w:r>
    </w:p>
    <w:p w:rsidR="00FA30CF" w:rsidRDefault="006064D6" w:rsidP="00907E09">
      <w:pPr>
        <w:rPr>
          <w:ins w:id="221" w:author="L.J. McElravy" w:date="2016-03-30T18:33:00Z"/>
          <w:rFonts w:ascii="Times New Roman" w:hAnsi="Times New Roman" w:cs="Times New Roman"/>
        </w:rPr>
        <w:sectPr w:rsidR="00FA30CF">
          <w:pgSz w:w="15840" w:h="12240" w:orient="landscape"/>
          <w:pgMar w:top="1440" w:right="1440" w:bottom="1440" w:left="1440" w:gutter="0"/>
        </w:sectPr>
      </w:pPr>
      <w:r w:rsidRPr="006064D6">
        <w:rPr>
          <w:rFonts w:ascii="Times New Roman" w:hAnsi="Times New Roman" w:cs="Times New Roman"/>
        </w:rPr>
        <w:tab/>
      </w:r>
    </w:p>
    <w:p w:rsidR="00907E09" w:rsidRPr="00E83DF4" w:rsidRDefault="00E83DF4" w:rsidP="00907E09">
      <w:pPr>
        <w:rPr>
          <w:rFonts w:ascii="Times New Roman" w:hAnsi="Times New Roman" w:cs="Times New Roman"/>
        </w:rPr>
      </w:pPr>
      <w:r w:rsidRPr="00E83DF4">
        <w:rPr>
          <w:rFonts w:ascii="Times New Roman" w:hAnsi="Times New Roman" w:cs="Times New Roman"/>
          <w:noProof/>
        </w:rPr>
        <w:drawing>
          <wp:anchor distT="0" distB="0" distL="114300" distR="114300" simplePos="0" relativeHeight="251658240" behindDoc="1" locked="0" layoutInCell="1" allowOverlap="1">
            <wp:simplePos x="0" y="0"/>
            <wp:positionH relativeFrom="column">
              <wp:posOffset>-228600</wp:posOffset>
            </wp:positionH>
            <wp:positionV relativeFrom="paragraph">
              <wp:posOffset>0</wp:posOffset>
            </wp:positionV>
            <wp:extent cx="6879931" cy="4504396"/>
            <wp:effectExtent l="25400" t="25400" r="3469" b="0"/>
            <wp:wrapNone/>
            <wp:docPr id="5" name="C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C23CF1" w:rsidRPr="00E83DF4" w:rsidRDefault="00907E09" w:rsidP="00907E09">
      <w:pPr>
        <w:rPr>
          <w:rFonts w:ascii="Times New Roman" w:hAnsi="Times New Roman" w:cs="Times New Roman"/>
        </w:rPr>
      </w:pPr>
      <w:r w:rsidRPr="00E83DF4">
        <w:rPr>
          <w:rFonts w:ascii="Times New Roman" w:hAnsi="Times New Roman" w:cs="Times New Roman"/>
        </w:rPr>
        <w:tab/>
      </w: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p>
    <w:p w:rsidR="00C23CF1" w:rsidRPr="00E83DF4" w:rsidRDefault="00C23CF1" w:rsidP="00907E09">
      <w:pPr>
        <w:rPr>
          <w:rFonts w:ascii="Times New Roman" w:hAnsi="Times New Roman" w:cs="Times New Roman"/>
        </w:rPr>
      </w:pPr>
      <w:r w:rsidRPr="00E83DF4">
        <w:rPr>
          <w:rFonts w:ascii="Times New Roman" w:hAnsi="Times New Roman" w:cs="Times New Roman"/>
        </w:rPr>
        <w:tab/>
      </w:r>
    </w:p>
    <w:p w:rsidR="00C23CF1" w:rsidRPr="00E83DF4" w:rsidRDefault="00C23CF1" w:rsidP="00907E09">
      <w:pPr>
        <w:rPr>
          <w:rFonts w:ascii="Times New Roman" w:hAnsi="Times New Roman" w:cs="Times New Roman"/>
        </w:rPr>
      </w:pPr>
    </w:p>
    <w:p w:rsidR="00F44695" w:rsidRPr="00E83DF4" w:rsidRDefault="00F44695" w:rsidP="00907E09">
      <w:pPr>
        <w:rPr>
          <w:rFonts w:ascii="Times New Roman" w:hAnsi="Times New Roman" w:cs="Times New Roman"/>
        </w:rPr>
      </w:pPr>
    </w:p>
    <w:p w:rsidR="00F44695" w:rsidRPr="00E83DF4" w:rsidRDefault="00F44695" w:rsidP="00907E09">
      <w:pPr>
        <w:rPr>
          <w:rFonts w:ascii="Times New Roman" w:hAnsi="Times New Roman" w:cs="Times New Roman"/>
        </w:rPr>
      </w:pPr>
    </w:p>
    <w:p w:rsidR="00F44695" w:rsidRPr="00E83DF4" w:rsidRDefault="00F44695" w:rsidP="00E83DF4">
      <w:pPr>
        <w:jc w:val="right"/>
        <w:rPr>
          <w:rFonts w:ascii="Times New Roman" w:hAnsi="Times New Roman" w:cs="Times New Roman"/>
        </w:rPr>
      </w:pPr>
    </w:p>
    <w:p w:rsidR="00B639CD" w:rsidRPr="00A462BD" w:rsidRDefault="00E83DF4" w:rsidP="00A462BD">
      <w:pPr>
        <w:tabs>
          <w:tab w:val="left" w:pos="670"/>
          <w:tab w:val="left" w:pos="1088"/>
        </w:tabs>
        <w:rPr>
          <w:rFonts w:ascii="Times New Roman" w:hAnsi="Times New Roman" w:cs="Times New Roman"/>
          <w:b/>
        </w:rPr>
      </w:pPr>
      <w:r w:rsidRPr="00E83DF4">
        <w:rPr>
          <w:rFonts w:ascii="Times New Roman" w:hAnsi="Times New Roman" w:cs="Times New Roman"/>
          <w:b/>
        </w:rPr>
        <w:tab/>
      </w:r>
    </w:p>
    <w:p w:rsidR="00907E09" w:rsidRPr="00A462BD" w:rsidRDefault="00B639CD" w:rsidP="00E83DF4">
      <w:pPr>
        <w:rPr>
          <w:rFonts w:ascii="Times New Roman" w:hAnsi="Times New Roman" w:cs="Times New Roman"/>
        </w:rPr>
      </w:pPr>
      <w:r w:rsidRPr="00A462BD">
        <w:rPr>
          <w:rFonts w:ascii="Times New Roman" w:hAnsi="Times New Roman" w:cs="Times New Roman"/>
        </w:rPr>
        <w:tab/>
      </w:r>
      <w:r w:rsidR="00907E09" w:rsidRPr="00A462BD">
        <w:rPr>
          <w:rFonts w:ascii="Times New Roman" w:hAnsi="Times New Roman" w:cs="Times New Roman"/>
        </w:rPr>
        <w:t xml:space="preserve"> </w:t>
      </w:r>
    </w:p>
    <w:p w:rsidR="00FC2599" w:rsidRDefault="00C875B5" w:rsidP="00907E09">
      <w:pPr>
        <w:rPr>
          <w:ins w:id="222" w:author="L.J. McElravy" w:date="2016-03-30T19:11:00Z"/>
          <w:rFonts w:ascii="Times New Roman" w:hAnsi="Times New Roman" w:cs="Times New Roman"/>
        </w:rPr>
      </w:pPr>
      <w:r w:rsidRPr="00C875B5">
        <w:rPr>
          <w:noProof/>
        </w:rPr>
        <w:pict>
          <v:shapetype id="_x0000_t202" coordsize="21600,21600" o:spt="202" path="m0,0l0,21600,21600,21600,21600,0xe">
            <v:stroke joinstyle="miter"/>
            <v:path gradientshapeok="t" o:connecttype="rect"/>
          </v:shapetype>
          <v:shape id="_x0000_s1026" type="#_x0000_t202" style="position:absolute;margin-left:-.2pt;margin-top:.25pt;width:576.65pt;height:19pt;z-index:251660288;mso-position-horizontal:absolute;mso-position-vertical:absolute" filled="f" stroked="f">
            <v:fill o:detectmouseclick="t"/>
            <v:textbox style="mso-next-textbox:#_x0000_s1026" inset="0,0,0,0">
              <w:txbxContent>
                <w:p w:rsidR="00907C8E" w:rsidRPr="00D349E0" w:rsidRDefault="00907C8E" w:rsidP="00D349E0">
                  <w:pPr>
                    <w:pStyle w:val="Caption"/>
                    <w:rPr>
                      <w:rFonts w:ascii="Times New Roman" w:hAnsi="Times New Roman"/>
                      <w:color w:val="000000" w:themeColor="text1"/>
                      <w:sz w:val="20"/>
                    </w:rPr>
                  </w:pPr>
                  <w:bookmarkStart w:id="223" w:name="OLE_LINK2"/>
                  <w:ins w:id="224" w:author="Kathryn Brock" w:date="2016-04-05T16:32:00Z">
                    <w:r w:rsidRPr="00D349E0">
                      <w:rPr>
                        <w:rFonts w:ascii="Times New Roman" w:hAnsi="Times New Roman"/>
                        <w:color w:val="000000" w:themeColor="text1"/>
                        <w:sz w:val="20"/>
                      </w:rPr>
                      <w:t xml:space="preserve">Figure </w:t>
                    </w:r>
                  </w:ins>
                  <w:r w:rsidR="00C875B5" w:rsidRPr="00D349E0">
                    <w:rPr>
                      <w:rFonts w:ascii="Times New Roman" w:hAnsi="Times New Roman"/>
                      <w:color w:val="000000" w:themeColor="text1"/>
                      <w:sz w:val="20"/>
                    </w:rPr>
                    <w:fldChar w:fldCharType="begin"/>
                  </w:r>
                  <w:r w:rsidRPr="00D349E0">
                    <w:rPr>
                      <w:rFonts w:ascii="Times New Roman" w:hAnsi="Times New Roman"/>
                      <w:color w:val="000000" w:themeColor="text1"/>
                      <w:sz w:val="20"/>
                    </w:rPr>
                    <w:instrText xml:space="preserve"> SEQ Figure \* ARABIC </w:instrText>
                  </w:r>
                  <w:r w:rsidR="00C875B5" w:rsidRPr="00D349E0">
                    <w:rPr>
                      <w:rFonts w:ascii="Times New Roman" w:hAnsi="Times New Roman"/>
                      <w:color w:val="000000" w:themeColor="text1"/>
                      <w:sz w:val="20"/>
                    </w:rPr>
                    <w:fldChar w:fldCharType="separate"/>
                  </w:r>
                  <w:ins w:id="225" w:author="Kathryn Brock" w:date="2016-04-05T16:32:00Z">
                    <w:r w:rsidRPr="00D349E0">
                      <w:rPr>
                        <w:rFonts w:ascii="Times New Roman" w:hAnsi="Times New Roman"/>
                        <w:noProof/>
                        <w:color w:val="000000" w:themeColor="text1"/>
                        <w:sz w:val="20"/>
                      </w:rPr>
                      <w:t>1</w:t>
                    </w:r>
                    <w:r w:rsidR="00C875B5" w:rsidRPr="00D349E0">
                      <w:rPr>
                        <w:rFonts w:ascii="Times New Roman" w:hAnsi="Times New Roman"/>
                        <w:color w:val="000000" w:themeColor="text1"/>
                        <w:sz w:val="20"/>
                      </w:rPr>
                      <w:fldChar w:fldCharType="end"/>
                    </w:r>
                    <w:r w:rsidRPr="00D349E0">
                      <w:rPr>
                        <w:rFonts w:ascii="Times New Roman" w:hAnsi="Times New Roman"/>
                        <w:color w:val="000000" w:themeColor="text1"/>
                        <w:sz w:val="20"/>
                      </w:rPr>
                      <w:t>. Frequencies techniques used in youth leadership development programming</w:t>
                    </w:r>
                  </w:ins>
                </w:p>
                <w:bookmarkEnd w:id="223"/>
              </w:txbxContent>
            </v:textbox>
          </v:shape>
        </w:pict>
      </w:r>
      <w:r w:rsidR="00C23CF1" w:rsidRPr="00A462BD">
        <w:rPr>
          <w:rFonts w:ascii="Times New Roman" w:hAnsi="Times New Roman" w:cs="Times New Roman"/>
        </w:rPr>
        <w:tab/>
      </w:r>
    </w:p>
    <w:p w:rsidR="00D349E0" w:rsidRDefault="00D349E0" w:rsidP="00907E09">
      <w:pPr>
        <w:numPr>
          <w:ins w:id="226" w:author="Kathryn Brock" w:date="2016-04-05T16:32:00Z"/>
        </w:numPr>
        <w:rPr>
          <w:ins w:id="227" w:author="Kathryn Brock" w:date="2016-04-05T16:32:00Z"/>
          <w:rFonts w:ascii="Times New Roman" w:hAnsi="Times New Roman" w:cs="Times New Roman"/>
        </w:rPr>
      </w:pPr>
    </w:p>
    <w:p w:rsidR="00907E09" w:rsidRPr="00E83DF4" w:rsidRDefault="00FC2599" w:rsidP="00907E09">
      <w:pPr>
        <w:rPr>
          <w:rFonts w:ascii="Times New Roman" w:hAnsi="Times New Roman" w:cs="Times New Roman"/>
        </w:rPr>
      </w:pPr>
      <w:ins w:id="228" w:author="L.J. McElravy" w:date="2016-03-30T19:11:00Z">
        <w:r>
          <w:rPr>
            <w:rFonts w:ascii="Times New Roman" w:hAnsi="Times New Roman" w:cs="Times New Roman"/>
          </w:rPr>
          <w:t>A</w:t>
        </w:r>
      </w:ins>
      <w:r w:rsidR="00907E09" w:rsidRPr="00E83DF4">
        <w:rPr>
          <w:rFonts w:ascii="Times New Roman" w:hAnsi="Times New Roman" w:cs="Times New Roman"/>
        </w:rPr>
        <w:t xml:space="preserve">nnual participant numbers, as well as </w:t>
      </w:r>
      <w:ins w:id="229" w:author="L.J. McElravy" w:date="2016-03-30T19:12:00Z">
        <w:r>
          <w:rPr>
            <w:rFonts w:ascii="Times New Roman" w:hAnsi="Times New Roman" w:cs="Times New Roman"/>
          </w:rPr>
          <w:t>an estimate of</w:t>
        </w:r>
        <w:r w:rsidRPr="00E83DF4">
          <w:rPr>
            <w:rFonts w:ascii="Times New Roman" w:hAnsi="Times New Roman" w:cs="Times New Roman"/>
          </w:rPr>
          <w:t xml:space="preserve"> </w:t>
        </w:r>
      </w:ins>
      <w:r w:rsidR="00907E09" w:rsidRPr="00E83DF4">
        <w:rPr>
          <w:rFonts w:ascii="Times New Roman" w:hAnsi="Times New Roman" w:cs="Times New Roman"/>
        </w:rPr>
        <w:t xml:space="preserve">total </w:t>
      </w:r>
      <w:ins w:id="230" w:author="L.J. McElravy" w:date="2016-03-30T19:12:00Z">
        <w:r>
          <w:rPr>
            <w:rFonts w:ascii="Times New Roman" w:hAnsi="Times New Roman" w:cs="Times New Roman"/>
          </w:rPr>
          <w:t>o</w:t>
        </w:r>
      </w:ins>
      <w:r w:rsidR="00907E09" w:rsidRPr="00E83DF4">
        <w:rPr>
          <w:rFonts w:ascii="Times New Roman" w:hAnsi="Times New Roman" w:cs="Times New Roman"/>
        </w:rPr>
        <w:t>f participants</w:t>
      </w:r>
      <w:ins w:id="231" w:author="L.J. McElravy" w:date="2016-03-30T19:12:00Z">
        <w:r>
          <w:rPr>
            <w:rFonts w:ascii="Times New Roman" w:hAnsi="Times New Roman" w:cs="Times New Roman"/>
          </w:rPr>
          <w:t xml:space="preserve"> during the life of the program were provided in question 5</w:t>
        </w:r>
      </w:ins>
      <w:r w:rsidR="00907E09" w:rsidRPr="00E83DF4">
        <w:rPr>
          <w:rFonts w:ascii="Times New Roman" w:hAnsi="Times New Roman" w:cs="Times New Roman"/>
        </w:rPr>
        <w:t xml:space="preserve">. Annual numbers across Nebraska range from 14 to 7,400, whereas total numbers range from 25 to well over 6,000. These </w:t>
      </w:r>
      <w:ins w:id="232" w:author="L.J. McElravy" w:date="2016-03-30T19:13:00Z">
        <w:r>
          <w:rPr>
            <w:rFonts w:ascii="Times New Roman" w:hAnsi="Times New Roman" w:cs="Times New Roman"/>
          </w:rPr>
          <w:t xml:space="preserve">total participant </w:t>
        </w:r>
      </w:ins>
      <w:r w:rsidR="00907E09" w:rsidRPr="00E83DF4">
        <w:rPr>
          <w:rFonts w:ascii="Times New Roman" w:hAnsi="Times New Roman" w:cs="Times New Roman"/>
        </w:rPr>
        <w:t>numbers a</w:t>
      </w:r>
      <w:ins w:id="233" w:author="L.J. McElravy" w:date="2016-03-30T19:13:00Z">
        <w:r>
          <w:rPr>
            <w:rFonts w:ascii="Times New Roman" w:hAnsi="Times New Roman" w:cs="Times New Roman"/>
          </w:rPr>
          <w:t xml:space="preserve">ppear </w:t>
        </w:r>
      </w:ins>
      <w:r w:rsidR="00907E09" w:rsidRPr="00E83DF4">
        <w:rPr>
          <w:rFonts w:ascii="Times New Roman" w:hAnsi="Times New Roman" w:cs="Times New Roman"/>
        </w:rPr>
        <w:t>related to the age of the organization</w:t>
      </w:r>
      <w:ins w:id="234" w:author="L.J. McElravy" w:date="2016-03-30T19:22:00Z">
        <w:r w:rsidR="008A490D">
          <w:rPr>
            <w:rFonts w:ascii="Times New Roman" w:hAnsi="Times New Roman" w:cs="Times New Roman"/>
          </w:rPr>
          <w:t>, which was collected with question six</w:t>
        </w:r>
      </w:ins>
      <w:ins w:id="235" w:author="L.J. McElravy" w:date="2016-03-30T19:13:00Z">
        <w:r w:rsidR="00C9132E">
          <w:rPr>
            <w:rFonts w:ascii="Times New Roman" w:hAnsi="Times New Roman" w:cs="Times New Roman"/>
          </w:rPr>
          <w:t>.</w:t>
        </w:r>
      </w:ins>
      <w:ins w:id="236" w:author="L.J. McElravy" w:date="2016-03-30T19:14:00Z">
        <w:r w:rsidR="00C9132E">
          <w:rPr>
            <w:rFonts w:ascii="Times New Roman" w:hAnsi="Times New Roman" w:cs="Times New Roman"/>
          </w:rPr>
          <w:t xml:space="preserve">   </w:t>
        </w:r>
      </w:ins>
    </w:p>
    <w:p w:rsidR="00907E09" w:rsidRPr="00E83DF4" w:rsidRDefault="00C23CF1" w:rsidP="00907E09">
      <w:pPr>
        <w:rPr>
          <w:rFonts w:ascii="Times New Roman" w:hAnsi="Times New Roman" w:cs="Times New Roman"/>
        </w:rPr>
      </w:pPr>
      <w:r w:rsidRPr="00E83DF4">
        <w:rPr>
          <w:rFonts w:ascii="Times New Roman" w:hAnsi="Times New Roman" w:cs="Times New Roman"/>
        </w:rPr>
        <w:tab/>
      </w:r>
    </w:p>
    <w:p w:rsidR="00907E09" w:rsidRPr="00E83DF4" w:rsidRDefault="00907E09" w:rsidP="00907E09">
      <w:pPr>
        <w:rPr>
          <w:rFonts w:ascii="Times New Roman" w:hAnsi="Times New Roman" w:cs="Times New Roman"/>
        </w:rPr>
      </w:pPr>
      <w:r w:rsidRPr="00E83DF4">
        <w:rPr>
          <w:rFonts w:ascii="Times New Roman" w:hAnsi="Times New Roman" w:cs="Times New Roman"/>
        </w:rPr>
        <w:t xml:space="preserve">The age </w:t>
      </w:r>
      <w:ins w:id="237" w:author="L.J. McElravy" w:date="2016-03-30T19:41:00Z">
        <w:r w:rsidR="006D53F0">
          <w:rPr>
            <w:rFonts w:ascii="Times New Roman" w:hAnsi="Times New Roman" w:cs="Times New Roman"/>
          </w:rPr>
          <w:t>for the target population</w:t>
        </w:r>
      </w:ins>
      <w:r w:rsidRPr="00E83DF4">
        <w:rPr>
          <w:rFonts w:ascii="Times New Roman" w:hAnsi="Times New Roman" w:cs="Times New Roman"/>
        </w:rPr>
        <w:t xml:space="preserve"> of each organization </w:t>
      </w:r>
      <w:ins w:id="238" w:author="L.J. McElravy" w:date="2016-03-30T19:41:00Z">
        <w:r w:rsidR="006D53F0" w:rsidRPr="00E83DF4">
          <w:rPr>
            <w:rFonts w:ascii="Times New Roman" w:hAnsi="Times New Roman" w:cs="Times New Roman"/>
          </w:rPr>
          <w:t>w</w:t>
        </w:r>
        <w:r w:rsidR="006D53F0">
          <w:rPr>
            <w:rFonts w:ascii="Times New Roman" w:hAnsi="Times New Roman" w:cs="Times New Roman"/>
          </w:rPr>
          <w:t>as</w:t>
        </w:r>
        <w:r w:rsidR="006D53F0" w:rsidRPr="00E83DF4">
          <w:rPr>
            <w:rFonts w:ascii="Times New Roman" w:hAnsi="Times New Roman" w:cs="Times New Roman"/>
          </w:rPr>
          <w:t xml:space="preserve"> </w:t>
        </w:r>
      </w:ins>
      <w:r w:rsidRPr="00E83DF4">
        <w:rPr>
          <w:rFonts w:ascii="Times New Roman" w:hAnsi="Times New Roman" w:cs="Times New Roman"/>
        </w:rPr>
        <w:t xml:space="preserve">explored through </w:t>
      </w:r>
      <w:ins w:id="239" w:author="L.J. McElravy" w:date="2016-03-30T19:29:00Z">
        <w:r w:rsidR="002B3AED">
          <w:rPr>
            <w:rFonts w:ascii="Times New Roman" w:hAnsi="Times New Roman" w:cs="Times New Roman"/>
          </w:rPr>
          <w:t>q</w:t>
        </w:r>
      </w:ins>
      <w:r w:rsidRPr="00E83DF4">
        <w:rPr>
          <w:rFonts w:ascii="Times New Roman" w:hAnsi="Times New Roman" w:cs="Times New Roman"/>
        </w:rPr>
        <w:t xml:space="preserve">uestion </w:t>
      </w:r>
      <w:ins w:id="240" w:author="L.J. McElravy" w:date="2016-03-30T19:24:00Z">
        <w:r w:rsidR="002B3AED">
          <w:rPr>
            <w:rFonts w:ascii="Times New Roman" w:hAnsi="Times New Roman" w:cs="Times New Roman"/>
          </w:rPr>
          <w:t>seven.</w:t>
        </w:r>
      </w:ins>
      <w:r w:rsidRPr="00E83DF4">
        <w:rPr>
          <w:rFonts w:ascii="Times New Roman" w:hAnsi="Times New Roman" w:cs="Times New Roman"/>
        </w:rPr>
        <w:t xml:space="preserve"> </w:t>
      </w:r>
      <w:ins w:id="241" w:author="L.J. McElravy" w:date="2016-03-30T19:25:00Z">
        <w:r w:rsidR="002B3AED">
          <w:rPr>
            <w:rFonts w:ascii="Times New Roman" w:hAnsi="Times New Roman" w:cs="Times New Roman"/>
          </w:rPr>
          <w:t>T</w:t>
        </w:r>
      </w:ins>
      <w:r w:rsidRPr="00E83DF4">
        <w:rPr>
          <w:rFonts w:ascii="Times New Roman" w:hAnsi="Times New Roman" w:cs="Times New Roman"/>
        </w:rPr>
        <w:t xml:space="preserve">he target age range for </w:t>
      </w:r>
      <w:ins w:id="242" w:author="L.J. McElravy" w:date="2016-03-30T19:25:00Z">
        <w:r w:rsidR="002B3AED">
          <w:rPr>
            <w:rFonts w:ascii="Times New Roman" w:hAnsi="Times New Roman" w:cs="Times New Roman"/>
          </w:rPr>
          <w:t xml:space="preserve">inclusion for this project </w:t>
        </w:r>
      </w:ins>
      <w:ins w:id="243" w:author="L.J. McElravy" w:date="2016-03-30T19:29:00Z">
        <w:r w:rsidR="002B3AED">
          <w:rPr>
            <w:rFonts w:ascii="Times New Roman" w:hAnsi="Times New Roman" w:cs="Times New Roman"/>
          </w:rPr>
          <w:t>was</w:t>
        </w:r>
      </w:ins>
      <w:r w:rsidRPr="00E83DF4">
        <w:rPr>
          <w:rFonts w:ascii="Times New Roman" w:hAnsi="Times New Roman" w:cs="Times New Roman"/>
        </w:rPr>
        <w:t xml:space="preserve"> 6</w:t>
      </w:r>
      <w:r w:rsidRPr="00E83DF4">
        <w:rPr>
          <w:rFonts w:ascii="Times New Roman" w:hAnsi="Times New Roman" w:cs="Times New Roman"/>
          <w:vertAlign w:val="superscript"/>
        </w:rPr>
        <w:t>th</w:t>
      </w:r>
      <w:r w:rsidRPr="00E83DF4">
        <w:rPr>
          <w:rFonts w:ascii="Times New Roman" w:hAnsi="Times New Roman" w:cs="Times New Roman"/>
        </w:rPr>
        <w:t xml:space="preserve"> through 12</w:t>
      </w:r>
      <w:r w:rsidRPr="00E83DF4">
        <w:rPr>
          <w:rFonts w:ascii="Times New Roman" w:hAnsi="Times New Roman" w:cs="Times New Roman"/>
          <w:vertAlign w:val="superscript"/>
        </w:rPr>
        <w:t>th</w:t>
      </w:r>
      <w:r w:rsidRPr="00E83DF4">
        <w:rPr>
          <w:rFonts w:ascii="Times New Roman" w:hAnsi="Times New Roman" w:cs="Times New Roman"/>
        </w:rPr>
        <w:t xml:space="preserve"> </w:t>
      </w:r>
      <w:r w:rsidR="00F90689" w:rsidRPr="00E83DF4">
        <w:rPr>
          <w:rFonts w:ascii="Times New Roman" w:hAnsi="Times New Roman" w:cs="Times New Roman"/>
        </w:rPr>
        <w:t>grades;</w:t>
      </w:r>
      <w:r w:rsidRPr="00E83DF4">
        <w:rPr>
          <w:rFonts w:ascii="Times New Roman" w:hAnsi="Times New Roman" w:cs="Times New Roman"/>
        </w:rPr>
        <w:t xml:space="preserve"> </w:t>
      </w:r>
      <w:ins w:id="244" w:author="L.J. McElravy" w:date="2016-03-30T19:25:00Z">
        <w:r w:rsidR="002B3AED">
          <w:rPr>
            <w:rFonts w:ascii="Times New Roman" w:hAnsi="Times New Roman" w:cs="Times New Roman"/>
          </w:rPr>
          <w:t xml:space="preserve">however, some programming targeted additional age </w:t>
        </w:r>
      </w:ins>
      <w:ins w:id="245" w:author="L.J. McElravy" w:date="2016-03-30T19:26:00Z">
        <w:r w:rsidR="002B3AED">
          <w:rPr>
            <w:rFonts w:ascii="Times New Roman" w:hAnsi="Times New Roman" w:cs="Times New Roman"/>
          </w:rPr>
          <w:t>groups</w:t>
        </w:r>
      </w:ins>
      <w:ins w:id="246" w:author="L.J. McElravy" w:date="2016-03-30T19:25:00Z">
        <w:r w:rsidR="002B3AED">
          <w:rPr>
            <w:rFonts w:ascii="Times New Roman" w:hAnsi="Times New Roman" w:cs="Times New Roman"/>
          </w:rPr>
          <w:t xml:space="preserve">.  </w:t>
        </w:r>
      </w:ins>
      <w:r w:rsidRPr="00E83DF4">
        <w:rPr>
          <w:rFonts w:ascii="Times New Roman" w:hAnsi="Times New Roman" w:cs="Times New Roman"/>
        </w:rPr>
        <w:t>The Nebraska Youth Leadership Council</w:t>
      </w:r>
      <w:ins w:id="247" w:author="L.J. McElravy" w:date="2016-03-30T19:43:00Z">
        <w:r w:rsidR="006D53F0">
          <w:rPr>
            <w:rFonts w:ascii="Times New Roman" w:hAnsi="Times New Roman" w:cs="Times New Roman"/>
          </w:rPr>
          <w:t xml:space="preserve"> and Project Everlast’s</w:t>
        </w:r>
      </w:ins>
      <w:r w:rsidRPr="00E83DF4">
        <w:rPr>
          <w:rFonts w:ascii="Times New Roman" w:hAnsi="Times New Roman" w:cs="Times New Roman"/>
        </w:rPr>
        <w:t xml:space="preserve"> program</w:t>
      </w:r>
      <w:ins w:id="248" w:author="L.J. McElravy" w:date="2016-03-30T19:43:00Z">
        <w:r w:rsidR="006D53F0">
          <w:rPr>
            <w:rFonts w:ascii="Times New Roman" w:hAnsi="Times New Roman" w:cs="Times New Roman"/>
          </w:rPr>
          <w:t xml:space="preserve">ming </w:t>
        </w:r>
      </w:ins>
      <w:r w:rsidRPr="00E83DF4">
        <w:rPr>
          <w:rFonts w:ascii="Times New Roman" w:hAnsi="Times New Roman" w:cs="Times New Roman"/>
        </w:rPr>
        <w:t>is offered for ages 14 through 24</w:t>
      </w:r>
      <w:ins w:id="249" w:author="L.J. McElravy" w:date="2016-03-30T19:31:00Z">
        <w:r w:rsidR="002B3AED">
          <w:rPr>
            <w:rFonts w:ascii="Times New Roman" w:hAnsi="Times New Roman" w:cs="Times New Roman"/>
          </w:rPr>
          <w:t>.</w:t>
        </w:r>
      </w:ins>
      <w:r w:rsidRPr="00E83DF4">
        <w:rPr>
          <w:rFonts w:ascii="Times New Roman" w:hAnsi="Times New Roman" w:cs="Times New Roman"/>
        </w:rPr>
        <w:t xml:space="preserve"> Nothing But Net is an organization based out of Omaha that offers it’s programming for youth starting in pre-k until 8</w:t>
      </w:r>
      <w:r w:rsidRPr="00E83DF4">
        <w:rPr>
          <w:rFonts w:ascii="Times New Roman" w:hAnsi="Times New Roman" w:cs="Times New Roman"/>
          <w:vertAlign w:val="superscript"/>
        </w:rPr>
        <w:t>th</w:t>
      </w:r>
      <w:r w:rsidRPr="00E83DF4">
        <w:rPr>
          <w:rFonts w:ascii="Times New Roman" w:hAnsi="Times New Roman" w:cs="Times New Roman"/>
        </w:rPr>
        <w:t xml:space="preserve"> grade, and </w:t>
      </w:r>
      <w:ins w:id="250" w:author="L.J. McElravy" w:date="2016-03-30T19:32:00Z">
        <w:r w:rsidR="002B3AED">
          <w:rPr>
            <w:rFonts w:ascii="Times New Roman" w:hAnsi="Times New Roman" w:cs="Times New Roman"/>
          </w:rPr>
          <w:t>Nebraska Human Resource</w:t>
        </w:r>
      </w:ins>
      <w:ins w:id="251" w:author="L.J. McElravy" w:date="2016-03-30T19:33:00Z">
        <w:r w:rsidR="002B3AED">
          <w:rPr>
            <w:rFonts w:ascii="Times New Roman" w:hAnsi="Times New Roman" w:cs="Times New Roman"/>
          </w:rPr>
          <w:t>s</w:t>
        </w:r>
      </w:ins>
      <w:ins w:id="252" w:author="L.J. McElravy" w:date="2016-03-30T19:32:00Z">
        <w:r w:rsidR="002B3AED">
          <w:rPr>
            <w:rFonts w:ascii="Times New Roman" w:hAnsi="Times New Roman" w:cs="Times New Roman"/>
          </w:rPr>
          <w:t xml:space="preserve"> Institute (</w:t>
        </w:r>
        <w:r w:rsidR="002B3AED" w:rsidRPr="00E83DF4">
          <w:rPr>
            <w:rFonts w:ascii="Times New Roman" w:hAnsi="Times New Roman" w:cs="Times New Roman"/>
          </w:rPr>
          <w:t>N</w:t>
        </w:r>
        <w:r w:rsidR="002B3AED">
          <w:rPr>
            <w:rFonts w:ascii="Times New Roman" w:hAnsi="Times New Roman" w:cs="Times New Roman"/>
          </w:rPr>
          <w:t>HRI</w:t>
        </w:r>
      </w:ins>
      <w:ins w:id="253" w:author="L.J. McElravy" w:date="2016-03-30T19:33:00Z">
        <w:r w:rsidR="002B3AED">
          <w:rPr>
            <w:rFonts w:ascii="Times New Roman" w:hAnsi="Times New Roman" w:cs="Times New Roman"/>
          </w:rPr>
          <w:t>)</w:t>
        </w:r>
      </w:ins>
      <w:ins w:id="254" w:author="L.J. McElravy" w:date="2016-03-30T19:32:00Z">
        <w:r w:rsidR="002B3AED" w:rsidRPr="00E83DF4">
          <w:rPr>
            <w:rFonts w:ascii="Times New Roman" w:hAnsi="Times New Roman" w:cs="Times New Roman"/>
          </w:rPr>
          <w:t xml:space="preserve"> </w:t>
        </w:r>
      </w:ins>
      <w:r w:rsidRPr="00E83DF4">
        <w:rPr>
          <w:rFonts w:ascii="Times New Roman" w:hAnsi="Times New Roman" w:cs="Times New Roman"/>
        </w:rPr>
        <w:t>includes all grades from kindergarten to 12</w:t>
      </w:r>
      <w:r w:rsidRPr="00E83DF4">
        <w:rPr>
          <w:rFonts w:ascii="Times New Roman" w:hAnsi="Times New Roman" w:cs="Times New Roman"/>
          <w:vertAlign w:val="superscript"/>
        </w:rPr>
        <w:t>th</w:t>
      </w:r>
      <w:r w:rsidRPr="00E83DF4">
        <w:rPr>
          <w:rFonts w:ascii="Times New Roman" w:hAnsi="Times New Roman" w:cs="Times New Roman"/>
        </w:rPr>
        <w:t xml:space="preserve"> grade.</w:t>
      </w:r>
      <w:ins w:id="255" w:author="L.J. McElravy" w:date="2016-03-30T19:26:00Z">
        <w:r w:rsidR="002B3AED">
          <w:rPr>
            <w:rFonts w:ascii="Times New Roman" w:hAnsi="Times New Roman" w:cs="Times New Roman"/>
          </w:rPr>
          <w:t xml:space="preserve">  </w:t>
        </w:r>
      </w:ins>
      <w:ins w:id="256" w:author="L.J. McElravy" w:date="2016-03-30T19:33:00Z">
        <w:r w:rsidR="002B3AED">
          <w:rPr>
            <w:rFonts w:ascii="Times New Roman" w:hAnsi="Times New Roman" w:cs="Times New Roman"/>
          </w:rPr>
          <w:t xml:space="preserve">Programming through </w:t>
        </w:r>
      </w:ins>
      <w:ins w:id="257" w:author="L.J. McElravy" w:date="2016-03-30T19:32:00Z">
        <w:r w:rsidR="002B3AED" w:rsidRPr="00E83DF4">
          <w:rPr>
            <w:rFonts w:ascii="Times New Roman" w:hAnsi="Times New Roman" w:cs="Times New Roman"/>
          </w:rPr>
          <w:t xml:space="preserve">NHRI and Leadership Omaha also </w:t>
        </w:r>
      </w:ins>
      <w:ins w:id="258" w:author="L.J. McElravy" w:date="2016-03-30T19:33:00Z">
        <w:r w:rsidR="002B3AED">
          <w:rPr>
            <w:rFonts w:ascii="Times New Roman" w:hAnsi="Times New Roman" w:cs="Times New Roman"/>
          </w:rPr>
          <w:t xml:space="preserve">consist of </w:t>
        </w:r>
      </w:ins>
      <w:ins w:id="259" w:author="L.J. McElravy" w:date="2016-03-30T19:32:00Z">
        <w:r w:rsidR="002B3AED" w:rsidRPr="00E83DF4">
          <w:rPr>
            <w:rFonts w:ascii="Times New Roman" w:hAnsi="Times New Roman" w:cs="Times New Roman"/>
          </w:rPr>
          <w:t xml:space="preserve">significant involvement by college students to catalyze the leadership development of the youth participants. </w:t>
        </w:r>
      </w:ins>
    </w:p>
    <w:p w:rsidR="002B3AED" w:rsidRDefault="002B3AED" w:rsidP="00907E09">
      <w:pPr>
        <w:rPr>
          <w:ins w:id="260" w:author="L.J. McElravy" w:date="2016-03-30T19:24:00Z"/>
          <w:rFonts w:ascii="Times New Roman" w:hAnsi="Times New Roman" w:cs="Times New Roman"/>
        </w:rPr>
      </w:pPr>
    </w:p>
    <w:p w:rsidR="006D53F0" w:rsidRPr="00E83DF4" w:rsidRDefault="00907E09" w:rsidP="00907E09">
      <w:pPr>
        <w:rPr>
          <w:rFonts w:ascii="Times New Roman" w:hAnsi="Times New Roman" w:cs="Times New Roman"/>
        </w:rPr>
      </w:pPr>
      <w:r w:rsidRPr="00E83DF4">
        <w:rPr>
          <w:rFonts w:ascii="Times New Roman" w:hAnsi="Times New Roman" w:cs="Times New Roman"/>
        </w:rPr>
        <w:t>The interests and programming for each organization calls to different populations among the youth in Nebraska. NHRI is a program that focuses on a student’s leadership potential or interest, and requires a nomination for student participation. Youth Leadership Omaha, Leadership Lincoln, and YELP are all organizations that accept applications for high school sophomores who show potential and interest in leadership development. Youth Leadership Kearney, Youth Leadership Tomorrow, Rotary Youth Leadership Seminar, and Youth Leadership Academy all recruit high school juniors who show leadership potential and interest to apply for their programs. FFA and FBLA are both organizations based in school systems offered to students from 7</w:t>
      </w:r>
      <w:r w:rsidRPr="00E83DF4">
        <w:rPr>
          <w:rFonts w:ascii="Times New Roman" w:hAnsi="Times New Roman" w:cs="Times New Roman"/>
          <w:vertAlign w:val="superscript"/>
        </w:rPr>
        <w:t>th</w:t>
      </w:r>
      <w:r w:rsidRPr="00E83DF4">
        <w:rPr>
          <w:rFonts w:ascii="Times New Roman" w:hAnsi="Times New Roman" w:cs="Times New Roman"/>
        </w:rPr>
        <w:t xml:space="preserve"> grade to 12</w:t>
      </w:r>
      <w:r w:rsidRPr="00E83DF4">
        <w:rPr>
          <w:rFonts w:ascii="Times New Roman" w:hAnsi="Times New Roman" w:cs="Times New Roman"/>
          <w:vertAlign w:val="superscript"/>
        </w:rPr>
        <w:t>th</w:t>
      </w:r>
      <w:r w:rsidRPr="00E83DF4">
        <w:rPr>
          <w:rFonts w:ascii="Times New Roman" w:hAnsi="Times New Roman" w:cs="Times New Roman"/>
        </w:rPr>
        <w:t xml:space="preserve"> grade; FFA is for students who show interest in leadership within the agricultural industry, and FBLA is for students who show interest in leadership in the business world. LAUNCH is also a program that is offered to students who desire leadership development and show interest in leadership within their school and community, and the ages they serve are 6</w:t>
      </w:r>
      <w:r w:rsidRPr="00E83DF4">
        <w:rPr>
          <w:rFonts w:ascii="Times New Roman" w:hAnsi="Times New Roman" w:cs="Times New Roman"/>
          <w:vertAlign w:val="superscript"/>
        </w:rPr>
        <w:t>th</w:t>
      </w:r>
      <w:r w:rsidRPr="00E83DF4">
        <w:rPr>
          <w:rFonts w:ascii="Times New Roman" w:hAnsi="Times New Roman" w:cs="Times New Roman"/>
        </w:rPr>
        <w:t xml:space="preserve"> graders through seniors in high school. </w:t>
      </w:r>
      <w:ins w:id="261" w:author="L.J. McElravy" w:date="2016-03-30T19:42:00Z">
        <w:r w:rsidR="006D53F0">
          <w:rPr>
            <w:rFonts w:ascii="Times New Roman" w:hAnsi="Times New Roman" w:cs="Times New Roman"/>
          </w:rPr>
          <w:t>The Nebraska Youth Leadership Council</w:t>
        </w:r>
      </w:ins>
      <w:ins w:id="262" w:author="L.J. McElravy" w:date="2016-03-30T19:44:00Z">
        <w:r w:rsidR="006D53F0">
          <w:rPr>
            <w:rFonts w:ascii="Times New Roman" w:hAnsi="Times New Roman" w:cs="Times New Roman"/>
          </w:rPr>
          <w:t xml:space="preserve"> targets </w:t>
        </w:r>
        <w:r w:rsidR="00CE0F7A">
          <w:rPr>
            <w:rFonts w:ascii="Times New Roman" w:hAnsi="Times New Roman" w:cs="Times New Roman"/>
          </w:rPr>
          <w:t xml:space="preserve">youth who have </w:t>
        </w:r>
        <w:r w:rsidR="00CE0F7A" w:rsidRPr="00E83DF4">
          <w:rPr>
            <w:rFonts w:ascii="Times New Roman" w:hAnsi="Times New Roman" w:cs="Times New Roman"/>
          </w:rPr>
          <w:t>experience</w:t>
        </w:r>
        <w:r w:rsidR="00CE0F7A">
          <w:rPr>
            <w:rFonts w:ascii="Times New Roman" w:hAnsi="Times New Roman" w:cs="Times New Roman"/>
          </w:rPr>
          <w:t>d</w:t>
        </w:r>
        <w:r w:rsidR="00CE0F7A" w:rsidRPr="00E83DF4">
          <w:rPr>
            <w:rFonts w:ascii="Times New Roman" w:hAnsi="Times New Roman" w:cs="Times New Roman"/>
          </w:rPr>
          <w:t xml:space="preserve"> </w:t>
        </w:r>
        <w:r w:rsidR="00CE0F7A">
          <w:rPr>
            <w:rFonts w:ascii="Times New Roman" w:hAnsi="Times New Roman" w:cs="Times New Roman"/>
          </w:rPr>
          <w:t xml:space="preserve">a </w:t>
        </w:r>
        <w:r w:rsidR="00CE0F7A" w:rsidRPr="00E83DF4">
          <w:rPr>
            <w:rFonts w:ascii="Times New Roman" w:hAnsi="Times New Roman" w:cs="Times New Roman"/>
          </w:rPr>
          <w:t>mental disability</w:t>
        </w:r>
        <w:r w:rsidR="00CE0F7A">
          <w:rPr>
            <w:rFonts w:ascii="Times New Roman" w:hAnsi="Times New Roman" w:cs="Times New Roman"/>
          </w:rPr>
          <w:t xml:space="preserve">.  </w:t>
        </w:r>
      </w:ins>
      <w:ins w:id="263" w:author="L.J. McElravy" w:date="2016-03-30T19:45:00Z">
        <w:r w:rsidR="00CE0F7A">
          <w:rPr>
            <w:rFonts w:ascii="Times New Roman" w:hAnsi="Times New Roman" w:cs="Times New Roman"/>
          </w:rPr>
          <w:t xml:space="preserve">To </w:t>
        </w:r>
      </w:ins>
      <w:ins w:id="264" w:author="L.J. McElravy" w:date="2016-03-30T19:46:00Z">
        <w:r w:rsidR="00CE0F7A">
          <w:rPr>
            <w:rFonts w:ascii="Times New Roman" w:hAnsi="Times New Roman" w:cs="Times New Roman"/>
          </w:rPr>
          <w:t xml:space="preserve">be involved in </w:t>
        </w:r>
      </w:ins>
      <w:ins w:id="265" w:author="L.J. McElravy" w:date="2016-03-30T19:44:00Z">
        <w:r w:rsidR="00CE0F7A">
          <w:rPr>
            <w:rFonts w:ascii="Times New Roman" w:hAnsi="Times New Roman" w:cs="Times New Roman"/>
          </w:rPr>
          <w:t>Project Everlast</w:t>
        </w:r>
      </w:ins>
      <w:ins w:id="266" w:author="L.J. McElravy" w:date="2016-03-30T19:47:00Z">
        <w:r w:rsidR="00CE0F7A">
          <w:rPr>
            <w:rFonts w:ascii="Times New Roman" w:hAnsi="Times New Roman" w:cs="Times New Roman"/>
          </w:rPr>
          <w:t xml:space="preserve">, youth must </w:t>
        </w:r>
      </w:ins>
      <w:ins w:id="267" w:author="L.J. McElravy" w:date="2016-03-30T19:45:00Z">
        <w:r w:rsidR="00CE0F7A" w:rsidRPr="00E83DF4">
          <w:rPr>
            <w:rFonts w:ascii="Times New Roman" w:hAnsi="Times New Roman" w:cs="Times New Roman"/>
          </w:rPr>
          <w:t>have experience in the state’s foster care system.</w:t>
        </w:r>
      </w:ins>
      <w:ins w:id="268" w:author="L.J. McElravy" w:date="2016-03-30T19:47:00Z">
        <w:r w:rsidR="00CE0F7A">
          <w:rPr>
            <w:rFonts w:ascii="Times New Roman" w:hAnsi="Times New Roman" w:cs="Times New Roman"/>
          </w:rPr>
          <w:t xml:space="preserve"> </w:t>
        </w:r>
      </w:ins>
      <w:r w:rsidRPr="00E83DF4">
        <w:rPr>
          <w:rFonts w:ascii="Times New Roman" w:hAnsi="Times New Roman" w:cs="Times New Roman"/>
        </w:rPr>
        <w:t>Lastly, Nothing But Net is a program for students in pre-k through 8</w:t>
      </w:r>
      <w:r w:rsidRPr="00E83DF4">
        <w:rPr>
          <w:rFonts w:ascii="Times New Roman" w:hAnsi="Times New Roman" w:cs="Times New Roman"/>
          <w:vertAlign w:val="superscript"/>
        </w:rPr>
        <w:t>th</w:t>
      </w:r>
      <w:r w:rsidRPr="00E83DF4">
        <w:rPr>
          <w:rFonts w:ascii="Times New Roman" w:hAnsi="Times New Roman" w:cs="Times New Roman"/>
        </w:rPr>
        <w:t xml:space="preserve"> grade, but has no standards or expectations on interests, leadership potential, or previous education. </w:t>
      </w:r>
      <w:ins w:id="269" w:author="L.J. McElravy" w:date="2016-03-30T19:32:00Z">
        <w:r w:rsidR="002B3AED">
          <w:rPr>
            <w:rFonts w:ascii="Times New Roman" w:hAnsi="Times New Roman" w:cs="Times New Roman"/>
          </w:rPr>
          <w:t xml:space="preserve"> </w:t>
        </w:r>
      </w:ins>
    </w:p>
    <w:p w:rsidR="002B3AED" w:rsidRDefault="002B3AED" w:rsidP="00907E09">
      <w:pPr>
        <w:rPr>
          <w:ins w:id="270" w:author="L.J. McElravy" w:date="2016-03-30T19:24:00Z"/>
          <w:rFonts w:ascii="Times New Roman" w:hAnsi="Times New Roman" w:cs="Times New Roman"/>
        </w:rPr>
      </w:pPr>
    </w:p>
    <w:p w:rsidR="00907E09" w:rsidRPr="00E83DF4" w:rsidRDefault="00907E09" w:rsidP="00907E09">
      <w:pPr>
        <w:rPr>
          <w:rFonts w:ascii="Times New Roman" w:hAnsi="Times New Roman" w:cs="Times New Roman"/>
        </w:rPr>
      </w:pPr>
      <w:r w:rsidRPr="00E83DF4">
        <w:rPr>
          <w:rFonts w:ascii="Times New Roman" w:hAnsi="Times New Roman" w:cs="Times New Roman"/>
        </w:rPr>
        <w:t xml:space="preserve">Question </w:t>
      </w:r>
      <w:ins w:id="271" w:author="L.J. McElravy" w:date="2016-03-30T19:28:00Z">
        <w:r w:rsidR="002B3AED">
          <w:rPr>
            <w:rFonts w:ascii="Times New Roman" w:hAnsi="Times New Roman" w:cs="Times New Roman"/>
          </w:rPr>
          <w:t>eight</w:t>
        </w:r>
      </w:ins>
      <w:r w:rsidRPr="00E83DF4">
        <w:rPr>
          <w:rFonts w:ascii="Times New Roman" w:hAnsi="Times New Roman" w:cs="Times New Roman"/>
        </w:rPr>
        <w:t xml:space="preserve"> </w:t>
      </w:r>
      <w:ins w:id="272" w:author="L.J. McElravy" w:date="2016-03-30T19:27:00Z">
        <w:r w:rsidR="002B3AED">
          <w:rPr>
            <w:rFonts w:ascii="Times New Roman" w:hAnsi="Times New Roman" w:cs="Times New Roman"/>
          </w:rPr>
          <w:t xml:space="preserve">assessed the cost of participating in leadership development programming.  </w:t>
        </w:r>
      </w:ins>
      <w:r w:rsidRPr="00E83DF4">
        <w:rPr>
          <w:rFonts w:ascii="Times New Roman" w:hAnsi="Times New Roman" w:cs="Times New Roman"/>
        </w:rPr>
        <w:t xml:space="preserve">Six out of the fourteen organizations interviewed require a tuition payment directly from the youth participants for their participation in the program; two of those organizations offer scholarships for students who may not be able to pay for their participation. Three organizations do not require students to pay for their own participation directly, however, students must find community sponsors to cover the fees of the programs. The five remaining organizations do not have any costs associated to their programs and do not require students to pay for their participation. These programs find their funds either through government grants, fundraising, or a combination of the two. </w:t>
      </w:r>
    </w:p>
    <w:p w:rsidR="00907E09" w:rsidRDefault="00907E09" w:rsidP="00907E09">
      <w:pPr>
        <w:rPr>
          <w:ins w:id="273" w:author="L.J. McElravy" w:date="2016-03-30T19:23:00Z"/>
          <w:rFonts w:ascii="Times New Roman" w:hAnsi="Times New Roman" w:cs="Times New Roman"/>
        </w:rPr>
      </w:pPr>
    </w:p>
    <w:p w:rsidR="008A490D" w:rsidRDefault="008A490D" w:rsidP="00907E09">
      <w:pPr>
        <w:rPr>
          <w:ins w:id="274" w:author="L.J. McElravy" w:date="2016-03-30T19:24:00Z"/>
          <w:rFonts w:ascii="Times New Roman" w:hAnsi="Times New Roman" w:cs="Times New Roman"/>
        </w:rPr>
      </w:pPr>
      <w:ins w:id="275" w:author="L.J. McElravy" w:date="2016-03-30T19:23:00Z">
        <w:r>
          <w:rPr>
            <w:rFonts w:ascii="Times New Roman" w:hAnsi="Times New Roman" w:cs="Times New Roman"/>
          </w:rPr>
          <w:t xml:space="preserve">As mentioned, the researchers also collected information about </w:t>
        </w:r>
        <w:r w:rsidRPr="00E83DF4">
          <w:rPr>
            <w:rFonts w:ascii="Times New Roman" w:hAnsi="Times New Roman" w:cs="Times New Roman"/>
          </w:rPr>
          <w:t>the affiliation</w:t>
        </w:r>
        <w:r>
          <w:rPr>
            <w:rFonts w:ascii="Times New Roman" w:hAnsi="Times New Roman" w:cs="Times New Roman"/>
          </w:rPr>
          <w:t xml:space="preserve"> or </w:t>
        </w:r>
        <w:r w:rsidRPr="00E83DF4">
          <w:rPr>
            <w:rFonts w:ascii="Times New Roman" w:hAnsi="Times New Roman" w:cs="Times New Roman"/>
          </w:rPr>
          <w:t xml:space="preserve">sponsor of the programs. Different sponsors include local Chambers of Commerce, national clubs- like FFA and FBLA, local universities, extension offices, Rotary Council, </w:t>
        </w:r>
      </w:ins>
      <w:ins w:id="276" w:author="L.J. McElravy" w:date="2016-03-30T19:24:00Z">
        <w:r w:rsidR="002B3AED">
          <w:rPr>
            <w:rFonts w:ascii="Times New Roman" w:hAnsi="Times New Roman" w:cs="Times New Roman"/>
          </w:rPr>
          <w:t>and government agencies (</w:t>
        </w:r>
      </w:ins>
      <w:ins w:id="277" w:author="L.J. McElravy" w:date="2016-03-30T19:23:00Z">
        <w:r w:rsidRPr="00E83DF4">
          <w:rPr>
            <w:rFonts w:ascii="Times New Roman" w:hAnsi="Times New Roman" w:cs="Times New Roman"/>
          </w:rPr>
          <w:t>Nebraska Department of Education and Nebraska Department of Vocational Rehab and Special Education</w:t>
        </w:r>
      </w:ins>
      <w:ins w:id="278" w:author="L.J. McElravy" w:date="2016-03-30T19:24:00Z">
        <w:r w:rsidR="002B3AED">
          <w:rPr>
            <w:rFonts w:ascii="Times New Roman" w:hAnsi="Times New Roman" w:cs="Times New Roman"/>
          </w:rPr>
          <w:t>)</w:t>
        </w:r>
      </w:ins>
      <w:ins w:id="279" w:author="L.J. McElravy" w:date="2016-03-30T19:23:00Z">
        <w:r w:rsidRPr="00E83DF4">
          <w:rPr>
            <w:rFonts w:ascii="Times New Roman" w:hAnsi="Times New Roman" w:cs="Times New Roman"/>
          </w:rPr>
          <w:t>. Many youth leadership development organizations in Nebraska are also stand-alone non-profit organizations.</w:t>
        </w:r>
      </w:ins>
    </w:p>
    <w:p w:rsidR="002B3AED" w:rsidRPr="00E83DF4" w:rsidRDefault="002B3AED" w:rsidP="00907E09">
      <w:pPr>
        <w:rPr>
          <w:rFonts w:ascii="Times New Roman" w:hAnsi="Times New Roman" w:cs="Times New Roman"/>
        </w:rPr>
      </w:pPr>
    </w:p>
    <w:p w:rsidR="00D349E0" w:rsidRDefault="00907E09">
      <w:pPr>
        <w:jc w:val="center"/>
        <w:rPr>
          <w:rFonts w:ascii="Times New Roman" w:hAnsi="Times New Roman" w:cs="Times New Roman"/>
          <w:b/>
        </w:rPr>
      </w:pPr>
      <w:r w:rsidRPr="00E83DF4">
        <w:rPr>
          <w:rFonts w:ascii="Times New Roman" w:hAnsi="Times New Roman" w:cs="Times New Roman"/>
          <w:b/>
        </w:rPr>
        <w:t>Discussion</w:t>
      </w:r>
    </w:p>
    <w:p w:rsidR="00907E09" w:rsidRPr="00E83DF4" w:rsidRDefault="00907E09" w:rsidP="00907E09">
      <w:pPr>
        <w:rPr>
          <w:rFonts w:ascii="Times New Roman" w:hAnsi="Times New Roman" w:cs="Times New Roman"/>
        </w:rPr>
      </w:pPr>
    </w:p>
    <w:p w:rsidR="00CE0F7A" w:rsidRDefault="00F44695" w:rsidP="00CE0F7A">
      <w:pPr>
        <w:rPr>
          <w:ins w:id="280" w:author="L.J. McElravy" w:date="2016-03-30T19:51:00Z"/>
          <w:rFonts w:ascii="Times New Roman" w:hAnsi="Times New Roman" w:cs="Times New Roman"/>
        </w:rPr>
      </w:pPr>
      <w:r w:rsidRPr="00E83DF4">
        <w:rPr>
          <w:rFonts w:ascii="Times New Roman" w:hAnsi="Times New Roman" w:cs="Times New Roman"/>
        </w:rPr>
        <w:t>In this study it is important to note that not all youth leadership development curriculums are the same, and all programs execute leadership development differently because of the diverse perspectives available in the different communities. There</w:t>
      </w:r>
      <w:ins w:id="281" w:author="L.J. McElravy" w:date="2016-03-30T19:51:00Z">
        <w:r w:rsidR="00CE0F7A">
          <w:rPr>
            <w:rFonts w:ascii="Times New Roman" w:hAnsi="Times New Roman" w:cs="Times New Roman"/>
          </w:rPr>
          <w:t xml:space="preserve"> appear to be significant </w:t>
        </w:r>
      </w:ins>
      <w:r w:rsidRPr="00E83DF4">
        <w:rPr>
          <w:rFonts w:ascii="Times New Roman" w:hAnsi="Times New Roman" w:cs="Times New Roman"/>
        </w:rPr>
        <w:t xml:space="preserve">efforts throughout the state </w:t>
      </w:r>
      <w:ins w:id="282" w:author="L.J. McElravy" w:date="2016-03-30T19:51:00Z">
        <w:r w:rsidR="00CE0F7A">
          <w:rPr>
            <w:rFonts w:ascii="Times New Roman" w:hAnsi="Times New Roman" w:cs="Times New Roman"/>
          </w:rPr>
          <w:t>to</w:t>
        </w:r>
        <w:r w:rsidR="00CE0F7A" w:rsidRPr="00E83DF4">
          <w:rPr>
            <w:rFonts w:ascii="Times New Roman" w:hAnsi="Times New Roman" w:cs="Times New Roman"/>
          </w:rPr>
          <w:t xml:space="preserve"> </w:t>
        </w:r>
      </w:ins>
      <w:r w:rsidRPr="00E83DF4">
        <w:rPr>
          <w:rFonts w:ascii="Times New Roman" w:hAnsi="Times New Roman" w:cs="Times New Roman"/>
        </w:rPr>
        <w:t>actively pursue the development of young leaders</w:t>
      </w:r>
      <w:ins w:id="283" w:author="L.J. McElravy" w:date="2016-03-30T19:52:00Z">
        <w:r w:rsidR="00CE0F7A">
          <w:rPr>
            <w:rFonts w:ascii="Times New Roman" w:hAnsi="Times New Roman" w:cs="Times New Roman"/>
          </w:rPr>
          <w:t>.</w:t>
        </w:r>
      </w:ins>
    </w:p>
    <w:p w:rsidR="00CE0F7A" w:rsidRDefault="00CE0F7A" w:rsidP="00CE0F7A">
      <w:pPr>
        <w:rPr>
          <w:ins w:id="284" w:author="L.J. McElravy" w:date="2016-03-30T19:51:00Z"/>
          <w:rFonts w:ascii="Times New Roman" w:hAnsi="Times New Roman" w:cs="Times New Roman"/>
        </w:rPr>
      </w:pPr>
    </w:p>
    <w:p w:rsidR="008E6AA4" w:rsidRDefault="00A538B5" w:rsidP="00A538B5">
      <w:pPr>
        <w:rPr>
          <w:ins w:id="285" w:author="L.J. McElravy" w:date="2016-03-30T20:07:00Z"/>
          <w:rFonts w:ascii="Times New Roman" w:hAnsi="Times New Roman" w:cs="Times New Roman"/>
        </w:rPr>
      </w:pPr>
      <w:ins w:id="286" w:author="L.J. McElravy" w:date="2016-03-30T20:04:00Z">
        <w:r>
          <w:rPr>
            <w:rFonts w:ascii="Times New Roman" w:hAnsi="Times New Roman" w:cs="Times New Roman"/>
          </w:rPr>
          <w:t xml:space="preserve">Before discussing the implications of this study, several limitations are first discussed.  </w:t>
        </w:r>
      </w:ins>
      <w:ins w:id="287" w:author="L.J. McElravy" w:date="2016-03-30T20:03:00Z">
        <w:r w:rsidRPr="00E83DF4">
          <w:rPr>
            <w:rFonts w:ascii="Times New Roman" w:hAnsi="Times New Roman" w:cs="Times New Roman"/>
          </w:rPr>
          <w:t xml:space="preserve">Despite </w:t>
        </w:r>
      </w:ins>
      <w:ins w:id="288" w:author="L.J. McElravy" w:date="2016-03-30T20:04:00Z">
        <w:r w:rsidR="008E6AA4">
          <w:rPr>
            <w:rFonts w:ascii="Times New Roman" w:hAnsi="Times New Roman" w:cs="Times New Roman"/>
          </w:rPr>
          <w:t xml:space="preserve">every effort to collect data from each youth leadership development program </w:t>
        </w:r>
      </w:ins>
      <w:ins w:id="289" w:author="L.J. McElravy" w:date="2016-03-30T20:05:00Z">
        <w:r w:rsidR="008E6AA4">
          <w:rPr>
            <w:rFonts w:ascii="Times New Roman" w:hAnsi="Times New Roman" w:cs="Times New Roman"/>
          </w:rPr>
          <w:t>denied</w:t>
        </w:r>
      </w:ins>
      <w:ins w:id="290" w:author="L.J. McElravy" w:date="2016-03-30T20:04:00Z">
        <w:r w:rsidR="008E6AA4">
          <w:rPr>
            <w:rFonts w:ascii="Times New Roman" w:hAnsi="Times New Roman" w:cs="Times New Roman"/>
          </w:rPr>
          <w:t xml:space="preserve"> in the search process, </w:t>
        </w:r>
      </w:ins>
      <w:ins w:id="291" w:author="L.J. McElravy" w:date="2016-03-30T20:05:00Z">
        <w:r w:rsidR="008E6AA4">
          <w:rPr>
            <w:rFonts w:ascii="Times New Roman" w:hAnsi="Times New Roman" w:cs="Times New Roman"/>
          </w:rPr>
          <w:t>data w</w:t>
        </w:r>
      </w:ins>
      <w:ins w:id="292" w:author="L.J. McElravy" w:date="2016-03-30T20:03:00Z">
        <w:r w:rsidRPr="00E83DF4">
          <w:rPr>
            <w:rFonts w:ascii="Times New Roman" w:hAnsi="Times New Roman" w:cs="Times New Roman"/>
          </w:rPr>
          <w:t xml:space="preserve">as collected from 14 </w:t>
        </w:r>
      </w:ins>
      <w:ins w:id="293" w:author="L.J. McElravy" w:date="2016-03-30T20:05:00Z">
        <w:r w:rsidR="008E6AA4">
          <w:rPr>
            <w:rFonts w:ascii="Times New Roman" w:hAnsi="Times New Roman" w:cs="Times New Roman"/>
          </w:rPr>
          <w:t>organizations.  Furthermore, the search process may have missed programs that do not have a</w:t>
        </w:r>
      </w:ins>
      <w:ins w:id="294" w:author="L.J. McElravy" w:date="2016-03-30T20:08:00Z">
        <w:r w:rsidR="008E6AA4">
          <w:rPr>
            <w:rFonts w:ascii="Times New Roman" w:hAnsi="Times New Roman" w:cs="Times New Roman"/>
          </w:rPr>
          <w:t xml:space="preserve"> web presence</w:t>
        </w:r>
      </w:ins>
      <w:ins w:id="295" w:author="L.J. McElravy" w:date="2016-03-30T20:05:00Z">
        <w:r w:rsidR="008E6AA4">
          <w:rPr>
            <w:rFonts w:ascii="Times New Roman" w:hAnsi="Times New Roman" w:cs="Times New Roman"/>
          </w:rPr>
          <w:t xml:space="preserve"> </w:t>
        </w:r>
      </w:ins>
      <w:ins w:id="296" w:author="L.J. McElravy" w:date="2016-03-30T20:06:00Z">
        <w:r w:rsidR="008E6AA4">
          <w:rPr>
            <w:rFonts w:ascii="Times New Roman" w:hAnsi="Times New Roman" w:cs="Times New Roman"/>
          </w:rPr>
          <w:t>or a</w:t>
        </w:r>
      </w:ins>
      <w:ins w:id="297" w:author="L.J. McElravy" w:date="2016-03-30T20:08:00Z">
        <w:r w:rsidR="008E6AA4">
          <w:rPr>
            <w:rFonts w:ascii="Times New Roman" w:hAnsi="Times New Roman" w:cs="Times New Roman"/>
          </w:rPr>
          <w:t>re</w:t>
        </w:r>
      </w:ins>
      <w:ins w:id="298" w:author="L.J. McElravy" w:date="2016-03-30T20:06:00Z">
        <w:r w:rsidR="008E6AA4">
          <w:rPr>
            <w:rFonts w:ascii="Times New Roman" w:hAnsi="Times New Roman" w:cs="Times New Roman"/>
          </w:rPr>
          <w:t xml:space="preserve"> relatively new.  </w:t>
        </w:r>
      </w:ins>
      <w:ins w:id="299" w:author="L.J. McElravy" w:date="2016-03-30T20:03:00Z">
        <w:r w:rsidRPr="00E83DF4">
          <w:rPr>
            <w:rFonts w:ascii="Times New Roman" w:hAnsi="Times New Roman" w:cs="Times New Roman"/>
          </w:rPr>
          <w:t>It is also important to note that programs that involve the development of youth</w:t>
        </w:r>
      </w:ins>
      <w:ins w:id="300" w:author="L.J. McElravy" w:date="2016-03-30T20:06:00Z">
        <w:r w:rsidR="008E6AA4">
          <w:rPr>
            <w:rFonts w:ascii="Times New Roman" w:hAnsi="Times New Roman" w:cs="Times New Roman"/>
          </w:rPr>
          <w:t xml:space="preserve"> in general</w:t>
        </w:r>
      </w:ins>
      <w:ins w:id="301" w:author="L.J. McElravy" w:date="2016-03-30T20:03:00Z">
        <w:r w:rsidRPr="00E83DF4">
          <w:rPr>
            <w:rFonts w:ascii="Times New Roman" w:hAnsi="Times New Roman" w:cs="Times New Roman"/>
          </w:rPr>
          <w:t xml:space="preserve"> may have </w:t>
        </w:r>
      </w:ins>
      <w:ins w:id="302" w:author="L.J. McElravy" w:date="2016-03-30T20:07:00Z">
        <w:r w:rsidR="008E6AA4">
          <w:rPr>
            <w:rFonts w:ascii="Times New Roman" w:hAnsi="Times New Roman" w:cs="Times New Roman"/>
          </w:rPr>
          <w:t>be</w:t>
        </w:r>
      </w:ins>
      <w:r w:rsidR="00B120DA">
        <w:rPr>
          <w:rFonts w:ascii="Times New Roman" w:hAnsi="Times New Roman" w:cs="Times New Roman"/>
        </w:rPr>
        <w:t>en</w:t>
      </w:r>
      <w:ins w:id="303" w:author="L.J. McElravy" w:date="2016-03-30T20:07:00Z">
        <w:r w:rsidR="008E6AA4">
          <w:rPr>
            <w:rFonts w:ascii="Times New Roman" w:hAnsi="Times New Roman" w:cs="Times New Roman"/>
          </w:rPr>
          <w:t xml:space="preserve"> relevant to </w:t>
        </w:r>
      </w:ins>
      <w:ins w:id="304" w:author="L.J. McElravy" w:date="2016-03-30T20:03:00Z">
        <w:r w:rsidRPr="00E83DF4">
          <w:rPr>
            <w:rFonts w:ascii="Times New Roman" w:hAnsi="Times New Roman" w:cs="Times New Roman"/>
          </w:rPr>
          <w:t xml:space="preserve">leadership development </w:t>
        </w:r>
      </w:ins>
      <w:ins w:id="305" w:author="L.J. McElravy" w:date="2016-03-30T20:07:00Z">
        <w:r w:rsidR="008E6AA4">
          <w:rPr>
            <w:rFonts w:ascii="Times New Roman" w:hAnsi="Times New Roman" w:cs="Times New Roman"/>
          </w:rPr>
          <w:t>specifically, but those programs were not included in this study.</w:t>
        </w:r>
      </w:ins>
    </w:p>
    <w:p w:rsidR="008E6AA4" w:rsidRDefault="008E6AA4" w:rsidP="00A538B5">
      <w:pPr>
        <w:rPr>
          <w:ins w:id="306" w:author="L.J. McElravy" w:date="2016-03-30T20:07:00Z"/>
          <w:rFonts w:ascii="Times New Roman" w:hAnsi="Times New Roman" w:cs="Times New Roman"/>
        </w:rPr>
      </w:pPr>
    </w:p>
    <w:p w:rsidR="00A538B5" w:rsidRDefault="00A538B5" w:rsidP="00F44695">
      <w:pPr>
        <w:rPr>
          <w:ins w:id="307" w:author="L.J. McElravy" w:date="2016-03-30T20:03:00Z"/>
          <w:rFonts w:ascii="Times New Roman" w:hAnsi="Times New Roman" w:cs="Times New Roman"/>
        </w:rPr>
      </w:pPr>
    </w:p>
    <w:p w:rsidR="00F44695" w:rsidRDefault="00F44695" w:rsidP="00F44695">
      <w:pPr>
        <w:rPr>
          <w:ins w:id="308" w:author="L.J. McElravy" w:date="2016-03-30T19:53:00Z"/>
          <w:rFonts w:ascii="Times New Roman" w:hAnsi="Times New Roman" w:cs="Times New Roman"/>
        </w:rPr>
      </w:pPr>
      <w:r w:rsidRPr="00E83DF4">
        <w:rPr>
          <w:rFonts w:ascii="Times New Roman" w:hAnsi="Times New Roman" w:cs="Times New Roman"/>
        </w:rPr>
        <w:t xml:space="preserve">Overall, the youth leadership development programs in Nebraska </w:t>
      </w:r>
      <w:ins w:id="309" w:author="L.J. McElravy" w:date="2016-03-30T19:52:00Z">
        <w:r w:rsidR="00CE0F7A">
          <w:rPr>
            <w:rFonts w:ascii="Times New Roman" w:hAnsi="Times New Roman" w:cs="Times New Roman"/>
          </w:rPr>
          <w:t>use a variety of</w:t>
        </w:r>
      </w:ins>
      <w:r w:rsidRPr="00E83DF4">
        <w:rPr>
          <w:rFonts w:ascii="Times New Roman" w:hAnsi="Times New Roman" w:cs="Times New Roman"/>
        </w:rPr>
        <w:t xml:space="preserve"> educational techniques</w:t>
      </w:r>
      <w:ins w:id="310" w:author="L.J. McElravy" w:date="2016-03-30T19:52:00Z">
        <w:r w:rsidR="00CE0F7A">
          <w:rPr>
            <w:rFonts w:ascii="Times New Roman" w:hAnsi="Times New Roman" w:cs="Times New Roman"/>
          </w:rPr>
          <w:t>.  A</w:t>
        </w:r>
      </w:ins>
      <w:r w:rsidRPr="00E83DF4">
        <w:rPr>
          <w:rFonts w:ascii="Times New Roman" w:hAnsi="Times New Roman" w:cs="Times New Roman"/>
        </w:rPr>
        <w:t xml:space="preserve">ll of the programs that were interviewed used numerous methods that would facilitate learning for all types of learning styles. This also shows that multiple opportunities are in place for students to practice, study, and apply lessons learned about leadership in the midst of the programs’ curriculum. </w:t>
      </w:r>
    </w:p>
    <w:p w:rsidR="00CE0F7A" w:rsidRDefault="00CE0F7A" w:rsidP="00F44695">
      <w:pPr>
        <w:rPr>
          <w:ins w:id="311" w:author="L.J. McElravy" w:date="2016-03-30T19:53:00Z"/>
          <w:rFonts w:ascii="Times New Roman" w:hAnsi="Times New Roman" w:cs="Times New Roman"/>
        </w:rPr>
      </w:pPr>
    </w:p>
    <w:p w:rsidR="00F44695" w:rsidRDefault="00F44695" w:rsidP="00F44695">
      <w:pPr>
        <w:rPr>
          <w:ins w:id="312" w:author="L.J. McElravy" w:date="2016-03-30T19:55:00Z"/>
          <w:rFonts w:ascii="Times New Roman" w:hAnsi="Times New Roman" w:cs="Times New Roman"/>
        </w:rPr>
      </w:pPr>
      <w:r w:rsidRPr="00E83DF4">
        <w:rPr>
          <w:rFonts w:ascii="Times New Roman" w:hAnsi="Times New Roman" w:cs="Times New Roman"/>
        </w:rPr>
        <w:t>Broadly speaking, another strength in the youth leadership development programming throughout Nebraska is the wide range of interests</w:t>
      </w:r>
      <w:ins w:id="313" w:author="L.J. McElravy" w:date="2016-03-30T19:53:00Z">
        <w:r w:rsidR="00CE0F7A">
          <w:rPr>
            <w:rFonts w:ascii="Times New Roman" w:hAnsi="Times New Roman" w:cs="Times New Roman"/>
          </w:rPr>
          <w:t>. For example, specific i</w:t>
        </w:r>
      </w:ins>
      <w:r w:rsidRPr="00E83DF4">
        <w:rPr>
          <w:rFonts w:ascii="Times New Roman" w:hAnsi="Times New Roman" w:cs="Times New Roman"/>
        </w:rPr>
        <w:t xml:space="preserve">nterests in youth leadership development programming include agriculture, business, civic duty, </w:t>
      </w:r>
      <w:ins w:id="314" w:author="L.J. McElravy" w:date="2016-03-30T19:54:00Z">
        <w:r w:rsidR="00CE0F7A">
          <w:rPr>
            <w:rFonts w:ascii="Times New Roman" w:hAnsi="Times New Roman" w:cs="Times New Roman"/>
          </w:rPr>
          <w:t xml:space="preserve">and </w:t>
        </w:r>
      </w:ins>
      <w:r w:rsidRPr="00E83DF4">
        <w:rPr>
          <w:rFonts w:ascii="Times New Roman" w:hAnsi="Times New Roman" w:cs="Times New Roman"/>
        </w:rPr>
        <w:t>peer mentorship</w:t>
      </w:r>
      <w:ins w:id="315" w:author="L.J. McElravy" w:date="2016-03-30T19:54:00Z">
        <w:r w:rsidR="00CE0F7A">
          <w:rPr>
            <w:rFonts w:ascii="Times New Roman" w:hAnsi="Times New Roman" w:cs="Times New Roman"/>
          </w:rPr>
          <w:t xml:space="preserve">. </w:t>
        </w:r>
      </w:ins>
      <w:r w:rsidRPr="00E83DF4">
        <w:rPr>
          <w:rFonts w:ascii="Times New Roman" w:hAnsi="Times New Roman" w:cs="Times New Roman"/>
        </w:rPr>
        <w:t xml:space="preserve"> Providing different platforms for leadership through varying interests gives opportunity for youth </w:t>
      </w:r>
      <w:ins w:id="316" w:author="L.J. McElravy" w:date="2016-03-30T19:54:00Z">
        <w:r w:rsidR="00A538B5">
          <w:rPr>
            <w:rFonts w:ascii="Times New Roman" w:hAnsi="Times New Roman" w:cs="Times New Roman"/>
          </w:rPr>
          <w:t xml:space="preserve">with different </w:t>
        </w:r>
      </w:ins>
      <w:r w:rsidRPr="00E83DF4">
        <w:rPr>
          <w:rFonts w:ascii="Times New Roman" w:hAnsi="Times New Roman" w:cs="Times New Roman"/>
        </w:rPr>
        <w:t xml:space="preserve">passions </w:t>
      </w:r>
      <w:ins w:id="317" w:author="L.J. McElravy" w:date="2016-03-30T19:54:00Z">
        <w:r w:rsidR="00A538B5">
          <w:rPr>
            <w:rFonts w:ascii="Times New Roman" w:hAnsi="Times New Roman" w:cs="Times New Roman"/>
          </w:rPr>
          <w:t xml:space="preserve">to develop </w:t>
        </w:r>
      </w:ins>
      <w:r w:rsidRPr="00E83DF4">
        <w:rPr>
          <w:rFonts w:ascii="Times New Roman" w:hAnsi="Times New Roman" w:cs="Times New Roman"/>
        </w:rPr>
        <w:t>their leadership skills and knowledg</w:t>
      </w:r>
      <w:ins w:id="318" w:author="L.J. McElravy" w:date="2016-03-30T19:54:00Z">
        <w:r w:rsidR="00A538B5">
          <w:rPr>
            <w:rFonts w:ascii="Times New Roman" w:hAnsi="Times New Roman" w:cs="Times New Roman"/>
          </w:rPr>
          <w:t>e</w:t>
        </w:r>
      </w:ins>
      <w:r w:rsidRPr="00E83DF4">
        <w:rPr>
          <w:rFonts w:ascii="Times New Roman" w:hAnsi="Times New Roman" w:cs="Times New Roman"/>
        </w:rPr>
        <w:t xml:space="preserve">. </w:t>
      </w:r>
    </w:p>
    <w:p w:rsidR="00A538B5" w:rsidRDefault="00A538B5" w:rsidP="00F44695">
      <w:pPr>
        <w:rPr>
          <w:ins w:id="319" w:author="L.J. McElravy" w:date="2016-03-30T19:55:00Z"/>
          <w:rFonts w:ascii="Times New Roman" w:hAnsi="Times New Roman" w:cs="Times New Roman"/>
        </w:rPr>
      </w:pPr>
    </w:p>
    <w:p w:rsidR="00F44695" w:rsidRDefault="00F44695" w:rsidP="00F44695">
      <w:pPr>
        <w:rPr>
          <w:ins w:id="320" w:author="L.J. McElravy" w:date="2016-03-30T19:55:00Z"/>
          <w:rFonts w:ascii="Times New Roman" w:hAnsi="Times New Roman" w:cs="Times New Roman"/>
        </w:rPr>
      </w:pPr>
      <w:r w:rsidRPr="00E83DF4">
        <w:rPr>
          <w:rFonts w:ascii="Times New Roman" w:hAnsi="Times New Roman" w:cs="Times New Roman"/>
        </w:rPr>
        <w:t xml:space="preserve">Another area that </w:t>
      </w:r>
      <w:ins w:id="321" w:author="L.J. McElravy" w:date="2016-03-30T19:55:00Z">
        <w:r w:rsidR="00A538B5">
          <w:rPr>
            <w:rFonts w:ascii="Times New Roman" w:hAnsi="Times New Roman" w:cs="Times New Roman"/>
          </w:rPr>
          <w:t xml:space="preserve">appears to be a strength </w:t>
        </w:r>
      </w:ins>
      <w:r w:rsidRPr="00E83DF4">
        <w:rPr>
          <w:rFonts w:ascii="Times New Roman" w:hAnsi="Times New Roman" w:cs="Times New Roman"/>
        </w:rPr>
        <w:t xml:space="preserve">in Nebraska youth leadership development programming is the inclusion of many demographics. The leadership organizations that were interviewed were predominantly interested in having diversity among their participants. There are also specific organizations created to target distinct demographics, </w:t>
      </w:r>
      <w:ins w:id="322" w:author="L.J. McElravy" w:date="2016-03-30T19:55:00Z">
        <w:r w:rsidR="00A538B5">
          <w:rPr>
            <w:rFonts w:ascii="Times New Roman" w:hAnsi="Times New Roman" w:cs="Times New Roman"/>
          </w:rPr>
          <w:t>for example</w:t>
        </w:r>
        <w:r w:rsidR="00A538B5" w:rsidRPr="00E83DF4">
          <w:rPr>
            <w:rFonts w:ascii="Times New Roman" w:hAnsi="Times New Roman" w:cs="Times New Roman"/>
          </w:rPr>
          <w:t xml:space="preserve"> </w:t>
        </w:r>
      </w:ins>
      <w:r w:rsidRPr="00E83DF4">
        <w:rPr>
          <w:rFonts w:ascii="Times New Roman" w:hAnsi="Times New Roman" w:cs="Times New Roman"/>
        </w:rPr>
        <w:t xml:space="preserve">youth who have been in the foster care system, youth with mental and/or physical disabilities, and youth attend inner-city schools. There is no doubt that having an abundance of different organizations and programs for youth leadership development provides opportunities to a wide range of the youth in Nebraska. </w:t>
      </w:r>
    </w:p>
    <w:p w:rsidR="00A538B5" w:rsidRPr="00E83DF4" w:rsidRDefault="00A538B5" w:rsidP="00F44695">
      <w:pPr>
        <w:rPr>
          <w:rFonts w:ascii="Times New Roman" w:hAnsi="Times New Roman" w:cs="Times New Roman"/>
        </w:rPr>
      </w:pPr>
    </w:p>
    <w:p w:rsidR="00F44695" w:rsidRPr="00E83DF4" w:rsidRDefault="00F44695" w:rsidP="00F44695">
      <w:pPr>
        <w:rPr>
          <w:rFonts w:ascii="Times New Roman" w:hAnsi="Times New Roman" w:cs="Times New Roman"/>
        </w:rPr>
      </w:pPr>
      <w:r w:rsidRPr="00E83DF4">
        <w:rPr>
          <w:rFonts w:ascii="Times New Roman" w:hAnsi="Times New Roman" w:cs="Times New Roman"/>
        </w:rPr>
        <w:t xml:space="preserve">Although there are many areas that youth leadership development programming in Nebraska does well, there are areas that could be improved. Apart from one organization interviewed in this study, all other organizations lacked a formal, or official, definition of leadership. Without a clear and foundational understanding of what is being developed, how can expectations and standards be met? Leadership is a versatile and flexible term that has the ability to change according to perspectives, experiences, and education. However, if youth leadership development is a primary goal for these programs, a comprehensible, unambiguous standard should be set with a definition that is understandable for the youth participants. Without this simple measure of expectation, the youth and the programs are robbed of some evidence that there has been successful leadership development among past and present participants. </w:t>
      </w:r>
    </w:p>
    <w:p w:rsidR="00A538B5" w:rsidRDefault="00F44695" w:rsidP="00F44695">
      <w:pPr>
        <w:rPr>
          <w:ins w:id="323" w:author="L.J. McElravy" w:date="2016-03-30T19:56:00Z"/>
          <w:rFonts w:ascii="Times New Roman" w:hAnsi="Times New Roman" w:cs="Times New Roman"/>
        </w:rPr>
      </w:pPr>
      <w:r w:rsidRPr="00E83DF4">
        <w:rPr>
          <w:rFonts w:ascii="Times New Roman" w:hAnsi="Times New Roman" w:cs="Times New Roman"/>
        </w:rPr>
        <w:tab/>
      </w:r>
    </w:p>
    <w:p w:rsidR="00F44695" w:rsidRPr="00E83DF4" w:rsidRDefault="00F44695" w:rsidP="00F44695">
      <w:pPr>
        <w:rPr>
          <w:rFonts w:ascii="Times New Roman" w:hAnsi="Times New Roman" w:cs="Times New Roman"/>
        </w:rPr>
      </w:pPr>
      <w:r w:rsidRPr="00E83DF4">
        <w:rPr>
          <w:rFonts w:ascii="Times New Roman" w:hAnsi="Times New Roman" w:cs="Times New Roman"/>
        </w:rPr>
        <w:t xml:space="preserve">Another realm of youth leadership development that could be improved is the availability to programs for the youth that reside in rural communities across the state. Many of the programs in rural Nebraska are county based and meet in a venue that is typically not in a central location. This raises the concern that these programs may not actually be available to youth who show potential and desire to grow in their leadership capacity simply because of location. With this information attention should be given to creating a curriculum that may surpass the boundaries of location so that all youth in Nebraska may have the opportunity to be developed into leaders. </w:t>
      </w:r>
    </w:p>
    <w:p w:rsidR="00A538B5" w:rsidRDefault="00F44695" w:rsidP="00F44695">
      <w:pPr>
        <w:rPr>
          <w:ins w:id="324" w:author="L.J. McElravy" w:date="2016-03-30T19:57:00Z"/>
          <w:rFonts w:ascii="Times New Roman" w:hAnsi="Times New Roman" w:cs="Times New Roman"/>
        </w:rPr>
      </w:pPr>
      <w:r w:rsidRPr="00E83DF4">
        <w:rPr>
          <w:rFonts w:ascii="Times New Roman" w:hAnsi="Times New Roman" w:cs="Times New Roman"/>
        </w:rPr>
        <w:tab/>
      </w:r>
    </w:p>
    <w:p w:rsidR="00F44695" w:rsidRDefault="00F44695" w:rsidP="00F44695">
      <w:pPr>
        <w:rPr>
          <w:ins w:id="325" w:author="L.J. McElravy" w:date="2016-03-30T19:57:00Z"/>
          <w:rFonts w:ascii="Times New Roman" w:hAnsi="Times New Roman" w:cs="Times New Roman"/>
        </w:rPr>
      </w:pPr>
      <w:r w:rsidRPr="00E83DF4">
        <w:rPr>
          <w:rFonts w:ascii="Times New Roman" w:hAnsi="Times New Roman" w:cs="Times New Roman"/>
        </w:rPr>
        <w:t xml:space="preserve">Aside from location, there may also be another barrier for youth who desire to grow in their leadership capacities- cost. Although the costs for these youth leadership development programs are relatively inexpensive compared to adult leadership development programs, cost may still be a hurdle that some students may not be able to overcome. Specifically, when programs require some sort of application process, a student who sees cost as an obstacle may not apply regardless of desire and potential to improve themselves as leaders. </w:t>
      </w:r>
    </w:p>
    <w:p w:rsidR="00A538B5" w:rsidRDefault="00A538B5" w:rsidP="00F44695">
      <w:pPr>
        <w:rPr>
          <w:ins w:id="326" w:author="L.J. McElravy" w:date="2016-03-30T19:57:00Z"/>
          <w:rFonts w:ascii="Times New Roman" w:hAnsi="Times New Roman" w:cs="Times New Roman"/>
        </w:rPr>
      </w:pPr>
    </w:p>
    <w:p w:rsidR="001355BB" w:rsidRPr="001355BB" w:rsidRDefault="00A538B5" w:rsidP="001355BB">
      <w:pPr>
        <w:rPr>
          <w:rFonts w:ascii="Times New Roman" w:hAnsi="Times New Roman" w:cs="Times New Roman"/>
        </w:rPr>
      </w:pPr>
      <w:ins w:id="327" w:author="L.J. McElravy" w:date="2016-03-30T19:58:00Z">
        <w:r>
          <w:rPr>
            <w:rFonts w:ascii="Times New Roman" w:hAnsi="Times New Roman" w:cs="Times New Roman"/>
          </w:rPr>
          <w:t>The lack of formal assessments for many of the programs is a major opportunity for improvement within youth leadership development programming.</w:t>
        </w:r>
      </w:ins>
      <w:ins w:id="328" w:author="L.J. McElravy" w:date="2016-03-30T19:59:00Z">
        <w:r>
          <w:rPr>
            <w:rFonts w:ascii="Times New Roman" w:hAnsi="Times New Roman" w:cs="Times New Roman"/>
          </w:rPr>
          <w:t xml:space="preserve">  Although some organizations conducted assessments of development, </w:t>
        </w:r>
      </w:ins>
      <w:ins w:id="329" w:author="L.J. McElravy" w:date="2016-03-30T20:00:00Z">
        <w:r>
          <w:rPr>
            <w:rFonts w:ascii="Times New Roman" w:hAnsi="Times New Roman" w:cs="Times New Roman"/>
          </w:rPr>
          <w:t>43 percent of the organizations</w:t>
        </w:r>
      </w:ins>
      <w:ins w:id="330" w:author="L.J. McElravy" w:date="2016-03-30T20:01:00Z">
        <w:r>
          <w:rPr>
            <w:rFonts w:ascii="Times New Roman" w:hAnsi="Times New Roman" w:cs="Times New Roman"/>
          </w:rPr>
          <w:t xml:space="preserve"> surveyed</w:t>
        </w:r>
      </w:ins>
      <w:ins w:id="331" w:author="L.J. McElravy" w:date="2016-03-30T20:00:00Z">
        <w:r>
          <w:rPr>
            <w:rFonts w:ascii="Times New Roman" w:hAnsi="Times New Roman" w:cs="Times New Roman"/>
          </w:rPr>
          <w:t xml:space="preserve"> did not.  The development of a widely available, psychometrically sound measure of youth leadership could be a useful tool for many of the programs</w:t>
        </w:r>
      </w:ins>
      <w:ins w:id="332" w:author="L.J. McElravy" w:date="2016-03-30T19:58:00Z">
        <w:r>
          <w:rPr>
            <w:rFonts w:ascii="Times New Roman" w:hAnsi="Times New Roman" w:cs="Times New Roman"/>
          </w:rPr>
          <w:t xml:space="preserve"> </w:t>
        </w:r>
      </w:ins>
      <w:ins w:id="333" w:author="L.J. McElravy" w:date="2016-03-30T20:01:00Z">
        <w:r>
          <w:rPr>
            <w:rFonts w:ascii="Times New Roman" w:hAnsi="Times New Roman" w:cs="Times New Roman"/>
          </w:rPr>
          <w:t>included in this study.</w:t>
        </w:r>
      </w:ins>
      <w:ins w:id="334" w:author="L.J. McElravy" w:date="2016-03-30T20:02:00Z">
        <w:r>
          <w:rPr>
            <w:rFonts w:ascii="Times New Roman" w:hAnsi="Times New Roman" w:cs="Times New Roman"/>
          </w:rPr>
          <w:t xml:space="preserve">   </w:t>
        </w:r>
        <w:r w:rsidRPr="00E83DF4">
          <w:rPr>
            <w:rFonts w:ascii="Times New Roman" w:hAnsi="Times New Roman" w:cs="Times New Roman"/>
          </w:rPr>
          <w:t xml:space="preserve">If this sort of measurement were created, organizations that rely on government grants, fundraising, and sponsors would be able to have quantifiable evidence that their programs are worth renewing contracts and continued funding. In addition, if more organizations were able to prove that they are developing </w:t>
        </w:r>
      </w:ins>
      <w:r w:rsidR="001355BB">
        <w:rPr>
          <w:rFonts w:ascii="Times New Roman" w:hAnsi="Times New Roman" w:cs="Times New Roman"/>
        </w:rPr>
        <w:t>young leaders they could</w:t>
      </w:r>
      <w:r w:rsidR="001355BB" w:rsidRPr="001355BB">
        <w:rPr>
          <w:rFonts w:ascii="Times New Roman" w:hAnsi="Times New Roman" w:cs="Times New Roman"/>
        </w:rPr>
        <w:t xml:space="preserve"> seek funding and lower co</w:t>
      </w:r>
      <w:r w:rsidR="001355BB">
        <w:rPr>
          <w:rFonts w:ascii="Times New Roman" w:hAnsi="Times New Roman" w:cs="Times New Roman"/>
        </w:rPr>
        <w:t>sts of programming</w:t>
      </w:r>
      <w:r w:rsidR="001355BB" w:rsidRPr="001355BB">
        <w:rPr>
          <w:rFonts w:ascii="Times New Roman" w:hAnsi="Times New Roman" w:cs="Times New Roman"/>
        </w:rPr>
        <w:t>. To create such an assessment, there is a desperate need for more research in regard to the effectiveness and efficiency of programming and the impact it may have in the community. There is also a pressing need for research concerning how to measure development in you</w:t>
      </w:r>
      <w:r w:rsidR="001355BB">
        <w:rPr>
          <w:rFonts w:ascii="Times New Roman" w:hAnsi="Times New Roman" w:cs="Times New Roman"/>
        </w:rPr>
        <w:t>ng leaders, because of</w:t>
      </w:r>
      <w:r w:rsidR="001355BB" w:rsidRPr="001355BB">
        <w:rPr>
          <w:rFonts w:ascii="Times New Roman" w:hAnsi="Times New Roman" w:cs="Times New Roman"/>
        </w:rPr>
        <w:t xml:space="preserve"> a significant difference between adult leaders and young lea</w:t>
      </w:r>
      <w:r w:rsidR="001355BB">
        <w:rPr>
          <w:rFonts w:ascii="Times New Roman" w:hAnsi="Times New Roman" w:cs="Times New Roman"/>
        </w:rPr>
        <w:t>ders</w:t>
      </w:r>
      <w:r w:rsidR="001355BB" w:rsidRPr="001355BB">
        <w:rPr>
          <w:rFonts w:ascii="Times New Roman" w:hAnsi="Times New Roman" w:cs="Times New Roman"/>
        </w:rPr>
        <w:t xml:space="preserve">. </w:t>
      </w:r>
    </w:p>
    <w:p w:rsidR="00F44695" w:rsidRPr="00E83DF4" w:rsidRDefault="00F44695" w:rsidP="00A538B5">
      <w:pPr>
        <w:rPr>
          <w:rFonts w:ascii="Times New Roman" w:hAnsi="Times New Roman" w:cs="Times New Roman"/>
        </w:rPr>
      </w:pPr>
    </w:p>
    <w:p w:rsidR="00F44695" w:rsidRPr="00E83DF4" w:rsidDel="00A538B5" w:rsidRDefault="00F44695" w:rsidP="00F44695">
      <w:pPr>
        <w:rPr>
          <w:rFonts w:ascii="Times New Roman" w:hAnsi="Times New Roman" w:cs="Times New Roman"/>
        </w:rPr>
      </w:pPr>
    </w:p>
    <w:p w:rsidR="00F44695" w:rsidRPr="00E83DF4" w:rsidRDefault="00F44695">
      <w:pPr>
        <w:rPr>
          <w:rFonts w:ascii="Times New Roman" w:hAnsi="Times New Roman" w:cs="Times New Roman"/>
        </w:rPr>
      </w:pPr>
    </w:p>
    <w:p w:rsidR="00F44695" w:rsidRPr="00E83DF4" w:rsidRDefault="00F44695">
      <w:pPr>
        <w:rPr>
          <w:rFonts w:ascii="Times New Roman" w:hAnsi="Times New Roman" w:cs="Times New Roman"/>
        </w:rPr>
      </w:pPr>
    </w:p>
    <w:p w:rsidR="00F44695" w:rsidRPr="00E83DF4" w:rsidRDefault="00F44695">
      <w:pPr>
        <w:rPr>
          <w:rFonts w:ascii="Times New Roman" w:hAnsi="Times New Roman" w:cs="Times New Roman"/>
        </w:rPr>
      </w:pPr>
      <w:bookmarkStart w:id="335" w:name="_GoBack"/>
      <w:bookmarkEnd w:id="335"/>
    </w:p>
    <w:p w:rsidR="00F44695" w:rsidRPr="00E83DF4" w:rsidRDefault="00F44695">
      <w:pPr>
        <w:rPr>
          <w:rFonts w:ascii="Times New Roman" w:hAnsi="Times New Roman" w:cs="Times New Roman"/>
        </w:rPr>
      </w:pPr>
    </w:p>
    <w:p w:rsidR="00F44695" w:rsidRPr="00E83DF4" w:rsidRDefault="00F44695">
      <w:pPr>
        <w:rPr>
          <w:rFonts w:ascii="Times New Roman" w:hAnsi="Times New Roman" w:cs="Times New Roman"/>
        </w:rPr>
      </w:pPr>
    </w:p>
    <w:p w:rsidR="00F44695" w:rsidRPr="00E83DF4" w:rsidRDefault="00F44695">
      <w:pPr>
        <w:rPr>
          <w:rFonts w:ascii="Times New Roman" w:hAnsi="Times New Roman" w:cs="Times New Roman"/>
        </w:rPr>
      </w:pPr>
    </w:p>
    <w:p w:rsidR="00F44695" w:rsidRPr="00E83DF4" w:rsidRDefault="00F44695">
      <w:pPr>
        <w:rPr>
          <w:rFonts w:ascii="Times New Roman" w:hAnsi="Times New Roman" w:cs="Times New Roman"/>
        </w:rPr>
      </w:pPr>
    </w:p>
    <w:p w:rsidR="00F44695" w:rsidRPr="00E83DF4" w:rsidRDefault="00F44695">
      <w:pPr>
        <w:rPr>
          <w:rFonts w:ascii="Times New Roman" w:hAnsi="Times New Roman" w:cs="Times New Roman"/>
        </w:rPr>
      </w:pPr>
    </w:p>
    <w:p w:rsidR="00F44695" w:rsidRPr="00E83DF4" w:rsidRDefault="00F44695">
      <w:pPr>
        <w:rPr>
          <w:rFonts w:ascii="Times New Roman" w:hAnsi="Times New Roman" w:cs="Times New Roman"/>
        </w:rPr>
      </w:pPr>
    </w:p>
    <w:p w:rsidR="00F44695" w:rsidRPr="00E83DF4" w:rsidRDefault="00F44695">
      <w:pPr>
        <w:rPr>
          <w:rFonts w:ascii="Times New Roman" w:hAnsi="Times New Roman" w:cs="Times New Roman"/>
        </w:rPr>
      </w:pPr>
    </w:p>
    <w:p w:rsidR="00F44695" w:rsidRPr="00E83DF4" w:rsidRDefault="00F44695">
      <w:pPr>
        <w:rPr>
          <w:rFonts w:ascii="Times New Roman" w:hAnsi="Times New Roman" w:cs="Times New Roman"/>
          <w:b/>
        </w:rPr>
      </w:pPr>
      <w:r w:rsidRPr="00E83DF4">
        <w:rPr>
          <w:rFonts w:ascii="Times New Roman" w:hAnsi="Times New Roman" w:cs="Times New Roman"/>
          <w:b/>
        </w:rPr>
        <w:t>References:</w:t>
      </w:r>
    </w:p>
    <w:p w:rsidR="00F44695" w:rsidRPr="00E83DF4" w:rsidRDefault="00F44695" w:rsidP="00F44695">
      <w:pPr>
        <w:rPr>
          <w:rFonts w:ascii="Times New Roman" w:hAnsi="Times New Roman" w:cs="Times New Roman"/>
        </w:rPr>
      </w:pPr>
    </w:p>
    <w:p w:rsidR="00F44695" w:rsidRPr="00E83DF4" w:rsidRDefault="00F44695" w:rsidP="00F44695">
      <w:pPr>
        <w:pStyle w:val="Normal1"/>
        <w:spacing w:line="240" w:lineRule="auto"/>
        <w:rPr>
          <w:rFonts w:ascii="Times New Roman" w:hAnsi="Times New Roman" w:cs="Times New Roman"/>
          <w:sz w:val="24"/>
          <w:szCs w:val="24"/>
        </w:rPr>
      </w:pPr>
      <w:r w:rsidRPr="00E83DF4">
        <w:rPr>
          <w:rFonts w:ascii="Times New Roman" w:eastAsia="Times New Roman" w:hAnsi="Times New Roman" w:cs="Times New Roman"/>
          <w:sz w:val="24"/>
          <w:szCs w:val="24"/>
        </w:rPr>
        <w:t xml:space="preserve">Macke, D., Markley, D., &amp; Binerer, A. (2011). </w:t>
      </w:r>
      <w:r w:rsidRPr="00E83DF4">
        <w:rPr>
          <w:rFonts w:ascii="Times New Roman" w:eastAsia="Times New Roman" w:hAnsi="Times New Roman" w:cs="Times New Roman"/>
          <w:i/>
          <w:sz w:val="24"/>
          <w:szCs w:val="24"/>
        </w:rPr>
        <w:t>Transfer of wealth in rural America</w:t>
      </w:r>
      <w:r w:rsidRPr="00E83DF4">
        <w:rPr>
          <w:rFonts w:ascii="Times New Roman" w:eastAsia="Times New Roman" w:hAnsi="Times New Roman" w:cs="Times New Roman"/>
          <w:sz w:val="24"/>
          <w:szCs w:val="24"/>
        </w:rPr>
        <w:t xml:space="preserve">. </w:t>
      </w:r>
      <w:r w:rsidRPr="00E83DF4">
        <w:rPr>
          <w:rFonts w:ascii="Times New Roman" w:eastAsia="Times New Roman" w:hAnsi="Times New Roman" w:cs="Times New Roman"/>
          <w:sz w:val="24"/>
          <w:szCs w:val="24"/>
        </w:rPr>
        <w:tab/>
        <w:t>Lincoln, NE: Center for Rural Entrepreneurship.</w:t>
      </w:r>
    </w:p>
    <w:p w:rsidR="00CE0F7A" w:rsidRDefault="00CE0F7A" w:rsidP="00F44695">
      <w:pPr>
        <w:pStyle w:val="Normal1"/>
        <w:spacing w:line="240" w:lineRule="auto"/>
        <w:rPr>
          <w:ins w:id="336" w:author="L.J. McElravy" w:date="2016-03-30T19:48:00Z"/>
          <w:rFonts w:ascii="Times New Roman" w:eastAsia="Times New Roman" w:hAnsi="Times New Roman" w:cs="Times New Roman"/>
          <w:sz w:val="24"/>
          <w:szCs w:val="24"/>
        </w:rPr>
      </w:pPr>
    </w:p>
    <w:p w:rsidR="00CE0F7A" w:rsidRDefault="00CE0F7A" w:rsidP="00F44695">
      <w:pPr>
        <w:pStyle w:val="Normal1"/>
        <w:spacing w:line="240" w:lineRule="auto"/>
        <w:rPr>
          <w:ins w:id="337" w:author="L.J. McElravy" w:date="2016-03-30T19:48:00Z"/>
          <w:rFonts w:ascii="Times New Roman" w:eastAsia="Times New Roman" w:hAnsi="Times New Roman" w:cs="Times New Roman"/>
          <w:sz w:val="24"/>
          <w:szCs w:val="24"/>
        </w:rPr>
      </w:pPr>
      <w:ins w:id="338" w:author="L.J. McElravy" w:date="2016-03-30T19:48:00Z">
        <w:r w:rsidRPr="00CE0F7A">
          <w:rPr>
            <w:rFonts w:ascii="Times New Roman" w:eastAsia="Times New Roman" w:hAnsi="Times New Roman" w:cs="Times New Roman"/>
            <w:sz w:val="24"/>
            <w:szCs w:val="24"/>
          </w:rPr>
          <w:t>Jenkins, D. (2012). Exploring signature pedagogies in undergraduate leadership education. </w:t>
        </w:r>
        <w:r w:rsidRPr="00CE0F7A">
          <w:rPr>
            <w:rFonts w:ascii="Times New Roman" w:eastAsia="Times New Roman" w:hAnsi="Times New Roman" w:cs="Times New Roman"/>
            <w:i/>
            <w:iCs/>
            <w:sz w:val="24"/>
            <w:szCs w:val="24"/>
          </w:rPr>
          <w:t>Journal of Leadership Education</w:t>
        </w:r>
        <w:r w:rsidRPr="00CE0F7A">
          <w:rPr>
            <w:rFonts w:ascii="Times New Roman" w:eastAsia="Times New Roman" w:hAnsi="Times New Roman" w:cs="Times New Roman"/>
            <w:sz w:val="24"/>
            <w:szCs w:val="24"/>
          </w:rPr>
          <w:t>, </w:t>
        </w:r>
        <w:r w:rsidRPr="00CE0F7A">
          <w:rPr>
            <w:rFonts w:ascii="Times New Roman" w:eastAsia="Times New Roman" w:hAnsi="Times New Roman" w:cs="Times New Roman"/>
            <w:i/>
            <w:iCs/>
            <w:sz w:val="24"/>
            <w:szCs w:val="24"/>
          </w:rPr>
          <w:t>11</w:t>
        </w:r>
        <w:r w:rsidRPr="00CE0F7A">
          <w:rPr>
            <w:rFonts w:ascii="Times New Roman" w:eastAsia="Times New Roman" w:hAnsi="Times New Roman" w:cs="Times New Roman"/>
            <w:sz w:val="24"/>
            <w:szCs w:val="24"/>
          </w:rPr>
          <w:t>(1), 1-27.</w:t>
        </w:r>
      </w:ins>
    </w:p>
    <w:p w:rsidR="00CE0F7A" w:rsidRDefault="00CE0F7A" w:rsidP="00F44695">
      <w:pPr>
        <w:pStyle w:val="Normal1"/>
        <w:spacing w:line="240" w:lineRule="auto"/>
        <w:rPr>
          <w:ins w:id="339" w:author="L.J. McElravy" w:date="2016-03-30T19:48:00Z"/>
          <w:rFonts w:ascii="Times New Roman" w:eastAsia="Times New Roman" w:hAnsi="Times New Roman" w:cs="Times New Roman"/>
          <w:sz w:val="24"/>
          <w:szCs w:val="24"/>
        </w:rPr>
      </w:pPr>
    </w:p>
    <w:p w:rsidR="00F44695" w:rsidRPr="00E83DF4" w:rsidRDefault="00F44695" w:rsidP="00F44695">
      <w:pPr>
        <w:pStyle w:val="Normal1"/>
        <w:spacing w:line="240" w:lineRule="auto"/>
        <w:rPr>
          <w:rFonts w:ascii="Times New Roman" w:hAnsi="Times New Roman" w:cs="Times New Roman"/>
          <w:sz w:val="24"/>
          <w:szCs w:val="24"/>
        </w:rPr>
      </w:pPr>
      <w:r w:rsidRPr="00E83DF4">
        <w:rPr>
          <w:rFonts w:ascii="Times New Roman" w:eastAsia="Times New Roman" w:hAnsi="Times New Roman" w:cs="Times New Roman"/>
          <w:sz w:val="24"/>
          <w:szCs w:val="24"/>
        </w:rPr>
        <w:t xml:space="preserve">Kellerman, B. (2013). Leading questions: The end of leadership – redux. </w:t>
      </w:r>
      <w:r w:rsidRPr="00E83DF4">
        <w:rPr>
          <w:rFonts w:ascii="Times New Roman" w:eastAsia="Times New Roman" w:hAnsi="Times New Roman" w:cs="Times New Roman"/>
          <w:i/>
          <w:sz w:val="24"/>
          <w:szCs w:val="24"/>
        </w:rPr>
        <w:t>Leadership, 9</w:t>
      </w:r>
      <w:r w:rsidRPr="00E83DF4">
        <w:rPr>
          <w:rFonts w:ascii="Times New Roman" w:eastAsia="Times New Roman" w:hAnsi="Times New Roman" w:cs="Times New Roman"/>
          <w:sz w:val="24"/>
          <w:szCs w:val="24"/>
        </w:rPr>
        <w:t xml:space="preserve">, </w:t>
      </w:r>
    </w:p>
    <w:p w:rsidR="00F44695" w:rsidRDefault="00F44695" w:rsidP="00F44695">
      <w:pPr>
        <w:pStyle w:val="Normal1"/>
        <w:spacing w:line="240" w:lineRule="auto"/>
        <w:ind w:left="720"/>
        <w:rPr>
          <w:ins w:id="340" w:author="L.J. McElravy" w:date="2016-03-30T19:48:00Z"/>
          <w:rFonts w:ascii="Times New Roman" w:eastAsia="Times New Roman" w:hAnsi="Times New Roman" w:cs="Times New Roman"/>
          <w:sz w:val="24"/>
          <w:szCs w:val="24"/>
        </w:rPr>
      </w:pPr>
      <w:r w:rsidRPr="00E83DF4">
        <w:rPr>
          <w:rFonts w:ascii="Times New Roman" w:eastAsia="Times New Roman" w:hAnsi="Times New Roman" w:cs="Times New Roman"/>
          <w:sz w:val="24"/>
          <w:szCs w:val="24"/>
        </w:rPr>
        <w:t xml:space="preserve">135-139. </w:t>
      </w:r>
    </w:p>
    <w:p w:rsidR="00CE0F7A" w:rsidRPr="00E83DF4" w:rsidRDefault="00CE0F7A" w:rsidP="00F44695">
      <w:pPr>
        <w:pStyle w:val="Normal1"/>
        <w:spacing w:line="240" w:lineRule="auto"/>
        <w:ind w:left="720"/>
        <w:rPr>
          <w:rFonts w:ascii="Times New Roman" w:hAnsi="Times New Roman" w:cs="Times New Roman"/>
          <w:sz w:val="24"/>
          <w:szCs w:val="24"/>
        </w:rPr>
      </w:pPr>
    </w:p>
    <w:p w:rsidR="00F44695" w:rsidRDefault="00F44695" w:rsidP="00F44695">
      <w:pPr>
        <w:pStyle w:val="Normal1"/>
        <w:spacing w:line="240" w:lineRule="auto"/>
        <w:rPr>
          <w:ins w:id="341" w:author="L.J. McElravy" w:date="2016-03-30T19:48:00Z"/>
          <w:rFonts w:ascii="Times New Roman" w:eastAsia="Times New Roman" w:hAnsi="Times New Roman" w:cs="Times New Roman"/>
          <w:sz w:val="24"/>
          <w:szCs w:val="24"/>
        </w:rPr>
      </w:pPr>
      <w:r w:rsidRPr="00E83DF4">
        <w:rPr>
          <w:rFonts w:ascii="Times New Roman" w:eastAsia="Times New Roman" w:hAnsi="Times New Roman" w:cs="Times New Roman"/>
          <w:sz w:val="24"/>
          <w:szCs w:val="24"/>
        </w:rPr>
        <w:t xml:space="preserve">Klau, M. (2006). Exploring youth leadership in theory and practice. </w:t>
      </w:r>
      <w:r w:rsidRPr="00E83DF4">
        <w:rPr>
          <w:rFonts w:ascii="Times New Roman" w:eastAsia="Times New Roman" w:hAnsi="Times New Roman" w:cs="Times New Roman"/>
          <w:i/>
          <w:sz w:val="24"/>
          <w:szCs w:val="24"/>
        </w:rPr>
        <w:t>New Directions for Youth Development, 109</w:t>
      </w:r>
      <w:r w:rsidRPr="00E83DF4">
        <w:rPr>
          <w:rFonts w:ascii="Times New Roman" w:eastAsia="Times New Roman" w:hAnsi="Times New Roman" w:cs="Times New Roman"/>
          <w:sz w:val="24"/>
          <w:szCs w:val="24"/>
        </w:rPr>
        <w:t>, 57 – 87.</w:t>
      </w:r>
    </w:p>
    <w:p w:rsidR="00CE0F7A" w:rsidRPr="00E83DF4" w:rsidRDefault="00CE0F7A" w:rsidP="00F44695">
      <w:pPr>
        <w:pStyle w:val="Normal1"/>
        <w:spacing w:line="240" w:lineRule="auto"/>
        <w:rPr>
          <w:rFonts w:ascii="Times New Roman" w:hAnsi="Times New Roman" w:cs="Times New Roman"/>
          <w:sz w:val="24"/>
          <w:szCs w:val="24"/>
        </w:rPr>
      </w:pPr>
    </w:p>
    <w:p w:rsidR="00F44695" w:rsidRPr="00E83DF4" w:rsidRDefault="00F44695" w:rsidP="00F44695">
      <w:pPr>
        <w:pStyle w:val="Normal1"/>
        <w:spacing w:line="240" w:lineRule="auto"/>
        <w:rPr>
          <w:rFonts w:ascii="Times New Roman" w:hAnsi="Times New Roman" w:cs="Times New Roman"/>
          <w:sz w:val="24"/>
          <w:szCs w:val="24"/>
        </w:rPr>
      </w:pPr>
      <w:r w:rsidRPr="00E83DF4">
        <w:rPr>
          <w:rFonts w:ascii="Times New Roman" w:eastAsia="Times New Roman" w:hAnsi="Times New Roman" w:cs="Times New Roman"/>
          <w:sz w:val="24"/>
          <w:szCs w:val="24"/>
        </w:rPr>
        <w:t xml:space="preserve">U.S. Bureau of Labor Statistics. (2012). Current population survey. Retrieved from </w:t>
      </w:r>
    </w:p>
    <w:p w:rsidR="00F44695" w:rsidRPr="00E83DF4" w:rsidRDefault="00C875B5" w:rsidP="00F44695">
      <w:pPr>
        <w:pStyle w:val="Normal1"/>
        <w:spacing w:line="240" w:lineRule="auto"/>
        <w:ind w:firstLine="720"/>
        <w:rPr>
          <w:rFonts w:ascii="Times New Roman" w:hAnsi="Times New Roman" w:cs="Times New Roman"/>
          <w:sz w:val="24"/>
          <w:szCs w:val="24"/>
        </w:rPr>
      </w:pPr>
      <w:hyperlink r:id="rId7">
        <w:r w:rsidR="00F44695" w:rsidRPr="00E83DF4">
          <w:rPr>
            <w:rFonts w:ascii="Times New Roman" w:eastAsia="Times New Roman" w:hAnsi="Times New Roman" w:cs="Times New Roman"/>
            <w:color w:val="1155CC"/>
            <w:sz w:val="24"/>
            <w:szCs w:val="24"/>
            <w:u w:val="single"/>
          </w:rPr>
          <w:t>http://www.bls.gov</w:t>
        </w:r>
      </w:hyperlink>
    </w:p>
    <w:p w:rsidR="000D12D6" w:rsidRPr="00E83DF4" w:rsidRDefault="000D12D6">
      <w:pPr>
        <w:rPr>
          <w:rFonts w:ascii="Times New Roman" w:hAnsi="Times New Roman" w:cs="Times New Roman"/>
        </w:rPr>
      </w:pPr>
    </w:p>
    <w:sectPr w:rsidR="000D12D6" w:rsidRPr="00E83DF4" w:rsidSect="00E83DF4">
      <w:pgSz w:w="12240" w:h="15840"/>
      <w:pgMar w:top="1440" w:right="1440" w:bottom="1440" w:left="1440" w:gutter="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7D568E" w15:done="0"/>
  <w15:commentEx w15:paraId="2D227049" w15:done="0"/>
</w15:commentsEx>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egoe UI">
    <w:altName w:val="Cambria"/>
    <w:charset w:val="00"/>
    <w:family w:val="swiss"/>
    <w:pitch w:val="variable"/>
    <w:sig w:usb0="E10022FF" w:usb1="C000E47F" w:usb2="00000029" w:usb3="00000000" w:csb0="000001DF"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C47B1"/>
    <w:multiLevelType w:val="hybridMultilevel"/>
    <w:tmpl w:val="073AA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184B23"/>
    <w:multiLevelType w:val="hybridMultilevel"/>
    <w:tmpl w:val="1292CF40"/>
    <w:lvl w:ilvl="0" w:tplc="03008436">
      <w:start w:val="1"/>
      <w:numFmt w:val="decimal"/>
      <w:lvlText w:val="%1)"/>
      <w:lvlJc w:val="left"/>
      <w:pPr>
        <w:ind w:left="1080" w:hanging="360"/>
      </w:pPr>
      <w:rPr>
        <w:rFonts w:hint="default"/>
      </w:rPr>
    </w:lvl>
    <w:lvl w:ilvl="1" w:tplc="886C0526">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50844D5"/>
    <w:multiLevelType w:val="hybridMultilevel"/>
    <w:tmpl w:val="6D84F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8D5EB6"/>
    <w:multiLevelType w:val="hybridMultilevel"/>
    <w:tmpl w:val="7DC809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717F2C"/>
    <w:multiLevelType w:val="hybridMultilevel"/>
    <w:tmpl w:val="20F48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0F3658"/>
    <w:multiLevelType w:val="hybridMultilevel"/>
    <w:tmpl w:val="F8989AAE"/>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nsid w:val="517007F9"/>
    <w:multiLevelType w:val="hybridMultilevel"/>
    <w:tmpl w:val="54E41A6C"/>
    <w:lvl w:ilvl="0" w:tplc="C42E90EC">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623491"/>
    <w:multiLevelType w:val="hybridMultilevel"/>
    <w:tmpl w:val="94FAE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252140"/>
    <w:multiLevelType w:val="hybridMultilevel"/>
    <w:tmpl w:val="BF3CD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7"/>
  </w:num>
  <w:num w:numId="4">
    <w:abstractNumId w:val="2"/>
  </w:num>
  <w:num w:numId="5">
    <w:abstractNumId w:val="0"/>
  </w:num>
  <w:num w:numId="6">
    <w:abstractNumId w:val="6"/>
  </w:num>
  <w:num w:numId="7">
    <w:abstractNumId w:val="4"/>
  </w:num>
  <w:num w:numId="8">
    <w:abstractNumId w:val="3"/>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J. McElravy">
    <w15:presenceInfo w15:providerId="AD" w15:userId="S-1-5-21-527237240-492894223-682003330-21181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revisionView w:markup="0" w:comments="0" w:insDel="0" w:formatting="0"/>
  <w:doNotTrackMoves/>
  <w:defaultTabStop w:val="720"/>
  <w:drawingGridHorizontalSpacing w:val="360"/>
  <w:drawingGridVerticalSpacing w:val="360"/>
  <w:displayHorizontalDrawingGridEvery w:val="0"/>
  <w:displayVerticalDrawingGridEvery w:val="0"/>
  <w:characterSpacingControl w:val="doNotCompress"/>
  <w:compat/>
  <w:rsids>
    <w:rsidRoot w:val="00907E09"/>
    <w:rsid w:val="000435BF"/>
    <w:rsid w:val="0005679D"/>
    <w:rsid w:val="000D12D6"/>
    <w:rsid w:val="000F5697"/>
    <w:rsid w:val="001355BB"/>
    <w:rsid w:val="00193865"/>
    <w:rsid w:val="00280706"/>
    <w:rsid w:val="002B19CB"/>
    <w:rsid w:val="002B3AED"/>
    <w:rsid w:val="00304576"/>
    <w:rsid w:val="0036540C"/>
    <w:rsid w:val="003E720F"/>
    <w:rsid w:val="00524A09"/>
    <w:rsid w:val="006064D6"/>
    <w:rsid w:val="00694CB3"/>
    <w:rsid w:val="006B121D"/>
    <w:rsid w:val="006D0523"/>
    <w:rsid w:val="006D53F0"/>
    <w:rsid w:val="007A6CB5"/>
    <w:rsid w:val="007C06FB"/>
    <w:rsid w:val="008A490D"/>
    <w:rsid w:val="008B0D07"/>
    <w:rsid w:val="008E6AA4"/>
    <w:rsid w:val="00907C8E"/>
    <w:rsid w:val="00907E09"/>
    <w:rsid w:val="009665EC"/>
    <w:rsid w:val="009B182A"/>
    <w:rsid w:val="00A462BD"/>
    <w:rsid w:val="00A538B5"/>
    <w:rsid w:val="00A87554"/>
    <w:rsid w:val="00A938FB"/>
    <w:rsid w:val="00AF07D6"/>
    <w:rsid w:val="00B120DA"/>
    <w:rsid w:val="00B26BB1"/>
    <w:rsid w:val="00B40AF7"/>
    <w:rsid w:val="00B639CD"/>
    <w:rsid w:val="00C23CF1"/>
    <w:rsid w:val="00C875B5"/>
    <w:rsid w:val="00C9132E"/>
    <w:rsid w:val="00CE0F7A"/>
    <w:rsid w:val="00D349E0"/>
    <w:rsid w:val="00DE6310"/>
    <w:rsid w:val="00E32CB3"/>
    <w:rsid w:val="00E83DF4"/>
    <w:rsid w:val="00EB6EC0"/>
    <w:rsid w:val="00F21413"/>
    <w:rsid w:val="00F36622"/>
    <w:rsid w:val="00F44695"/>
    <w:rsid w:val="00F5724C"/>
    <w:rsid w:val="00F71F4C"/>
    <w:rsid w:val="00F90689"/>
    <w:rsid w:val="00FA26F1"/>
    <w:rsid w:val="00FA30CF"/>
    <w:rsid w:val="00FC2599"/>
  </w:rsids>
  <m:mathPr>
    <m:mathFont m:val="Segoe UI"/>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607B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07E09"/>
    <w:pPr>
      <w:spacing w:after="200" w:line="276" w:lineRule="auto"/>
      <w:ind w:left="720"/>
      <w:contextualSpacing/>
    </w:pPr>
    <w:rPr>
      <w:rFonts w:eastAsiaTheme="minorEastAsia"/>
      <w:sz w:val="22"/>
      <w:szCs w:val="22"/>
      <w:lang w:eastAsia="zh-CN"/>
    </w:rPr>
  </w:style>
  <w:style w:type="table" w:styleId="TableGrid">
    <w:name w:val="Table Grid"/>
    <w:basedOn w:val="TableNormal"/>
    <w:uiPriority w:val="39"/>
    <w:rsid w:val="00907E0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F44695"/>
    <w:pPr>
      <w:spacing w:line="276" w:lineRule="auto"/>
    </w:pPr>
    <w:rPr>
      <w:rFonts w:ascii="Arial" w:eastAsia="Arial" w:hAnsi="Arial" w:cs="Arial"/>
      <w:color w:val="000000"/>
      <w:sz w:val="22"/>
      <w:szCs w:val="20"/>
    </w:rPr>
  </w:style>
  <w:style w:type="paragraph" w:styleId="BalloonText">
    <w:name w:val="Balloon Text"/>
    <w:basedOn w:val="Normal"/>
    <w:link w:val="BalloonTextChar"/>
    <w:semiHidden/>
    <w:unhideWhenUsed/>
    <w:rsid w:val="00A87554"/>
    <w:rPr>
      <w:rFonts w:ascii="Segoe UI" w:hAnsi="Segoe UI" w:cs="Segoe UI"/>
      <w:sz w:val="18"/>
      <w:szCs w:val="18"/>
    </w:rPr>
  </w:style>
  <w:style w:type="character" w:customStyle="1" w:styleId="BalloonTextChar">
    <w:name w:val="Balloon Text Char"/>
    <w:basedOn w:val="DefaultParagraphFont"/>
    <w:link w:val="BalloonText"/>
    <w:semiHidden/>
    <w:rsid w:val="00A87554"/>
    <w:rPr>
      <w:rFonts w:ascii="Segoe UI" w:hAnsi="Segoe UI" w:cs="Segoe UI"/>
      <w:sz w:val="18"/>
      <w:szCs w:val="18"/>
    </w:rPr>
  </w:style>
  <w:style w:type="character" w:styleId="CommentReference">
    <w:name w:val="annotation reference"/>
    <w:basedOn w:val="DefaultParagraphFont"/>
    <w:semiHidden/>
    <w:unhideWhenUsed/>
    <w:rsid w:val="00E83DF4"/>
    <w:rPr>
      <w:sz w:val="16"/>
      <w:szCs w:val="16"/>
    </w:rPr>
  </w:style>
  <w:style w:type="paragraph" w:styleId="CommentText">
    <w:name w:val="annotation text"/>
    <w:basedOn w:val="Normal"/>
    <w:link w:val="CommentTextChar"/>
    <w:semiHidden/>
    <w:unhideWhenUsed/>
    <w:rsid w:val="00E83DF4"/>
    <w:rPr>
      <w:sz w:val="20"/>
      <w:szCs w:val="20"/>
    </w:rPr>
  </w:style>
  <w:style w:type="character" w:customStyle="1" w:styleId="CommentTextChar">
    <w:name w:val="Comment Text Char"/>
    <w:basedOn w:val="DefaultParagraphFont"/>
    <w:link w:val="CommentText"/>
    <w:semiHidden/>
    <w:rsid w:val="00E83DF4"/>
    <w:rPr>
      <w:sz w:val="20"/>
      <w:szCs w:val="20"/>
    </w:rPr>
  </w:style>
  <w:style w:type="paragraph" w:styleId="CommentSubject">
    <w:name w:val="annotation subject"/>
    <w:basedOn w:val="CommentText"/>
    <w:next w:val="CommentText"/>
    <w:link w:val="CommentSubjectChar"/>
    <w:semiHidden/>
    <w:unhideWhenUsed/>
    <w:rsid w:val="00E83DF4"/>
    <w:rPr>
      <w:b/>
      <w:bCs/>
    </w:rPr>
  </w:style>
  <w:style w:type="character" w:customStyle="1" w:styleId="CommentSubjectChar">
    <w:name w:val="Comment Subject Char"/>
    <w:basedOn w:val="CommentTextChar"/>
    <w:link w:val="CommentSubject"/>
    <w:semiHidden/>
    <w:rsid w:val="00E83DF4"/>
    <w:rPr>
      <w:b/>
      <w:bCs/>
      <w:sz w:val="20"/>
      <w:szCs w:val="20"/>
    </w:rPr>
  </w:style>
  <w:style w:type="paragraph" w:styleId="Revision">
    <w:name w:val="Revision"/>
    <w:hidden/>
    <w:semiHidden/>
    <w:rsid w:val="00E83DF4"/>
  </w:style>
  <w:style w:type="paragraph" w:styleId="Caption">
    <w:name w:val="caption"/>
    <w:basedOn w:val="Normal"/>
    <w:next w:val="Normal"/>
    <w:semiHidden/>
    <w:unhideWhenUsed/>
    <w:rsid w:val="00D349E0"/>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hart" Target="charts/chart1.xml"/><Relationship Id="rId7" Type="http://schemas.openxmlformats.org/officeDocument/2006/relationships/hyperlink" Target="http://www.bls.gov" TargetMode="External"/><Relationship Id="rId8" Type="http://schemas.openxmlformats.org/officeDocument/2006/relationships/fontTable" Target="fontTable.xml"/><Relationship Id="rId9" Type="http://schemas.openxmlformats.org/officeDocument/2006/relationships/theme" Target="theme/theme1.xml"/><Relationship Id="rId11" Type="http://schemas.microsoft.com/office/2011/relationships/people" Target="people.xml"/><Relationship Id="rId12"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k9-lover:Desktop:UCARE:Final%20Compila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plotArea>
      <c:layout/>
      <c:barChart>
        <c:barDir val="bar"/>
        <c:grouping val="clustered"/>
        <c:ser>
          <c:idx val="0"/>
          <c:order val="0"/>
          <c:spPr>
            <a:solidFill>
              <a:schemeClr val="accent2"/>
            </a:solidFill>
          </c:spPr>
          <c:cat>
            <c:strRef>
              <c:f>'[Final Compilation.xlsx]Sheet1'!$R$41:$R$64</c:f>
              <c:strCache>
                <c:ptCount val="24"/>
                <c:pt idx="0">
                  <c:v>Class/Group discussion:</c:v>
                </c:pt>
                <c:pt idx="1">
                  <c:v>Icebreakers:</c:v>
                </c:pt>
                <c:pt idx="2">
                  <c:v>Games:</c:v>
                </c:pt>
                <c:pt idx="3">
                  <c:v>Group projects/presentations:</c:v>
                </c:pt>
                <c:pt idx="4">
                  <c:v>Guest speakers:</c:v>
                </c:pt>
                <c:pt idx="5">
                  <c:v>Interactive lesson/discussion:</c:v>
                </c:pt>
                <c:pt idx="6">
                  <c:v>Role-play activities:</c:v>
                </c:pt>
                <c:pt idx="7">
                  <c:v>Small group discussion:</c:v>
                </c:pt>
                <c:pt idx="8">
                  <c:v>Teambuilding:</c:v>
                </c:pt>
                <c:pt idx="9">
                  <c:v>Service learning:</c:v>
                </c:pt>
                <c:pt idx="10">
                  <c:v>Lecture:</c:v>
                </c:pt>
                <c:pt idx="11">
                  <c:v>Self assessments/instruments:</c:v>
                </c:pt>
                <c:pt idx="12">
                  <c:v>Story/storytelling:</c:v>
                </c:pt>
                <c:pt idx="13">
                  <c:v>Student peer teaching:</c:v>
                </c:pt>
                <c:pt idx="14">
                  <c:v>Media clips:</c:v>
                </c:pt>
                <c:pt idx="15">
                  <c:v>Interview of leader:</c:v>
                </c:pt>
                <c:pt idx="16">
                  <c:v>Simulation:</c:v>
                </c:pt>
                <c:pt idx="17">
                  <c:v>In-class short writings:</c:v>
                </c:pt>
                <c:pt idx="18">
                  <c:v>Ind. leadership development prog.</c:v>
                </c:pt>
                <c:pt idx="19">
                  <c:v>Research project/presentation:</c:v>
                </c:pt>
                <c:pt idx="20">
                  <c:v>Case Studies:</c:v>
                </c:pt>
                <c:pt idx="21">
                  <c:v>Reflective journals:</c:v>
                </c:pt>
                <c:pt idx="22">
                  <c:v>Exams:</c:v>
                </c:pt>
                <c:pt idx="23">
                  <c:v>Quizzes:</c:v>
                </c:pt>
              </c:strCache>
            </c:strRef>
          </c:cat>
          <c:val>
            <c:numRef>
              <c:f>'[Final Compilation.xlsx]Sheet1'!$S$41:$S$64</c:f>
              <c:numCache>
                <c:formatCode>General</c:formatCode>
                <c:ptCount val="24"/>
                <c:pt idx="0">
                  <c:v>14.0</c:v>
                </c:pt>
                <c:pt idx="1">
                  <c:v>14.0</c:v>
                </c:pt>
                <c:pt idx="2">
                  <c:v>13.0</c:v>
                </c:pt>
                <c:pt idx="3">
                  <c:v>13.0</c:v>
                </c:pt>
                <c:pt idx="4">
                  <c:v>13.0</c:v>
                </c:pt>
                <c:pt idx="5">
                  <c:v>13.0</c:v>
                </c:pt>
                <c:pt idx="6">
                  <c:v>13.0</c:v>
                </c:pt>
                <c:pt idx="7">
                  <c:v>13.0</c:v>
                </c:pt>
                <c:pt idx="8">
                  <c:v>13.0</c:v>
                </c:pt>
                <c:pt idx="9">
                  <c:v>12.0</c:v>
                </c:pt>
                <c:pt idx="10">
                  <c:v>11.0</c:v>
                </c:pt>
                <c:pt idx="11">
                  <c:v>11.0</c:v>
                </c:pt>
                <c:pt idx="12">
                  <c:v>11.0</c:v>
                </c:pt>
                <c:pt idx="13">
                  <c:v>10.0</c:v>
                </c:pt>
                <c:pt idx="14">
                  <c:v>9.0</c:v>
                </c:pt>
                <c:pt idx="15">
                  <c:v>8.0</c:v>
                </c:pt>
                <c:pt idx="16">
                  <c:v>8.0</c:v>
                </c:pt>
                <c:pt idx="17">
                  <c:v>7.0</c:v>
                </c:pt>
                <c:pt idx="18">
                  <c:v>7.0</c:v>
                </c:pt>
                <c:pt idx="19">
                  <c:v>7.0</c:v>
                </c:pt>
                <c:pt idx="20">
                  <c:v>6.0</c:v>
                </c:pt>
                <c:pt idx="21">
                  <c:v>6.0</c:v>
                </c:pt>
                <c:pt idx="22">
                  <c:v>3.0</c:v>
                </c:pt>
                <c:pt idx="23">
                  <c:v>3.0</c:v>
                </c:pt>
              </c:numCache>
            </c:numRef>
          </c:val>
        </c:ser>
        <c:axId val="557148216"/>
        <c:axId val="557151192"/>
      </c:barChart>
      <c:catAx>
        <c:axId val="557148216"/>
        <c:scaling>
          <c:orientation val="minMax"/>
        </c:scaling>
        <c:axPos val="l"/>
        <c:tickLblPos val="nextTo"/>
        <c:crossAx val="557151192"/>
        <c:crosses val="autoZero"/>
        <c:auto val="1"/>
        <c:lblAlgn val="ctr"/>
        <c:lblOffset val="100"/>
      </c:catAx>
      <c:valAx>
        <c:axId val="557151192"/>
        <c:scaling>
          <c:orientation val="minMax"/>
        </c:scaling>
        <c:axPos val="b"/>
        <c:majorGridlines/>
        <c:numFmt formatCode="General" sourceLinked="1"/>
        <c:tickLblPos val="nextTo"/>
        <c:crossAx val="5571482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D5E93-5F96-754A-B29A-4F3272D84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3022</Words>
  <Characters>17227</Characters>
  <Application>Microsoft Macintosh Word</Application>
  <DocSecurity>0</DocSecurity>
  <Lines>143</Lines>
  <Paragraphs>34</Paragraphs>
  <ScaleCrop>false</ScaleCrop>
  <HeadingPairs>
    <vt:vector size="2" baseType="variant">
      <vt:variant>
        <vt:lpstr>Title</vt:lpstr>
      </vt:variant>
      <vt:variant>
        <vt:i4>1</vt:i4>
      </vt:variant>
    </vt:vector>
  </HeadingPairs>
  <TitlesOfParts>
    <vt:vector size="1" baseType="lpstr">
      <vt:lpstr/>
    </vt:vector>
  </TitlesOfParts>
  <Company>Omaha Central</Company>
  <LinksUpToDate>false</LinksUpToDate>
  <CharactersWithSpaces>21155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Brock</dc:creator>
  <cp:keywords/>
  <cp:lastModifiedBy>Kathryn Brock</cp:lastModifiedBy>
  <cp:revision>2</cp:revision>
  <dcterms:created xsi:type="dcterms:W3CDTF">2016-05-14T03:16:00Z</dcterms:created>
  <dcterms:modified xsi:type="dcterms:W3CDTF">2016-05-14T03:16:00Z</dcterms:modified>
</cp:coreProperties>
</file>